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9044F1" w:rsidRDefault="00642EFE" w:rsidP="00106F20">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p>
    <w:p w:rsidR="004A4B96" w:rsidRDefault="0086146B" w:rsidP="0086146B">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w:t>
      </w:r>
      <w:r w:rsidRPr="004B7800">
        <w:rPr>
          <w:rFonts w:ascii="GHEA Grapalat" w:hAnsi="GHEA Grapalat"/>
          <w:i w:val="0"/>
          <w:sz w:val="24"/>
          <w:szCs w:val="24"/>
        </w:rPr>
        <w:t xml:space="preserve">от </w:t>
      </w:r>
    </w:p>
    <w:p w:rsidR="0086146B" w:rsidRPr="009044F1" w:rsidRDefault="0086146B" w:rsidP="0086146B">
      <w:pPr>
        <w:pStyle w:val="BodyTextIndent"/>
        <w:widowControl w:val="0"/>
        <w:spacing w:after="160" w:line="240" w:lineRule="auto"/>
        <w:ind w:firstLine="0"/>
        <w:jc w:val="center"/>
        <w:rPr>
          <w:rFonts w:ascii="GHEA Grapalat" w:hAnsi="GHEA Grapalat"/>
          <w:i w:val="0"/>
          <w:sz w:val="24"/>
          <w:szCs w:val="24"/>
        </w:rPr>
      </w:pPr>
      <w:r w:rsidRPr="004B7800">
        <w:rPr>
          <w:rFonts w:ascii="GHEA Grapalat" w:hAnsi="GHEA Grapalat"/>
          <w:i w:val="0"/>
          <w:sz w:val="24"/>
          <w:szCs w:val="24"/>
        </w:rPr>
        <w:t>"</w:t>
      </w:r>
      <w:r w:rsidR="004A4B96">
        <w:rPr>
          <w:rFonts w:ascii="GHEA Grapalat" w:hAnsi="GHEA Grapalat"/>
          <w:i w:val="0"/>
          <w:sz w:val="24"/>
          <w:szCs w:val="24"/>
        </w:rPr>
        <w:t>1</w:t>
      </w:r>
      <w:r w:rsidR="004A4B96" w:rsidRPr="004112BF">
        <w:rPr>
          <w:rFonts w:ascii="GHEA Grapalat" w:hAnsi="GHEA Grapalat"/>
          <w:i w:val="0"/>
          <w:sz w:val="24"/>
          <w:szCs w:val="24"/>
        </w:rPr>
        <w:t>9</w:t>
      </w:r>
      <w:r w:rsidRPr="004B7800">
        <w:rPr>
          <w:rFonts w:ascii="GHEA Grapalat" w:hAnsi="GHEA Grapalat"/>
          <w:i w:val="0"/>
          <w:sz w:val="24"/>
          <w:szCs w:val="24"/>
        </w:rPr>
        <w:t>"</w:t>
      </w:r>
      <w:r w:rsidRPr="009044F1">
        <w:rPr>
          <w:rFonts w:ascii="GHEA Grapalat" w:hAnsi="GHEA Grapalat"/>
          <w:i w:val="0"/>
          <w:sz w:val="24"/>
          <w:szCs w:val="24"/>
        </w:rPr>
        <w:t xml:space="preserve"> "</w:t>
      </w:r>
      <w:r w:rsidR="004A4B96" w:rsidRPr="004112BF">
        <w:rPr>
          <w:rFonts w:ascii="GHEA Grapalat" w:hAnsi="GHEA Grapalat"/>
          <w:i w:val="0"/>
          <w:sz w:val="24"/>
          <w:szCs w:val="24"/>
        </w:rPr>
        <w:t>08</w:t>
      </w:r>
      <w:r w:rsidRPr="009044F1">
        <w:rPr>
          <w:rFonts w:ascii="GHEA Grapalat" w:hAnsi="GHEA Grapalat"/>
          <w:i w:val="0"/>
          <w:sz w:val="24"/>
          <w:szCs w:val="24"/>
        </w:rPr>
        <w:t>" 20</w:t>
      </w:r>
      <w:r>
        <w:rPr>
          <w:rFonts w:ascii="GHEA Grapalat" w:hAnsi="GHEA Grapalat"/>
          <w:i w:val="0"/>
          <w:sz w:val="24"/>
          <w:szCs w:val="24"/>
        </w:rPr>
        <w:t xml:space="preserve">24 </w:t>
      </w:r>
      <w:r w:rsidRPr="009044F1">
        <w:rPr>
          <w:rFonts w:ascii="GHEA Grapalat" w:hAnsi="GHEA Grapalat"/>
          <w:i w:val="0"/>
          <w:sz w:val="24"/>
          <w:szCs w:val="24"/>
        </w:rPr>
        <w:t>года "</w:t>
      </w:r>
      <w:r w:rsidRPr="004E33BF">
        <w:rPr>
          <w:rFonts w:ascii="GHEA Grapalat" w:hAnsi="GHEA Grapalat"/>
          <w:i w:val="0"/>
          <w:sz w:val="24"/>
          <w:szCs w:val="24"/>
        </w:rPr>
        <w:t xml:space="preserve"> </w:t>
      </w:r>
      <w:r w:rsidRPr="006B18CD">
        <w:rPr>
          <w:rFonts w:ascii="GHEA Grapalat" w:hAnsi="GHEA Grapalat"/>
          <w:i w:val="0"/>
          <w:sz w:val="24"/>
          <w:szCs w:val="24"/>
        </w:rPr>
        <w:t xml:space="preserve">N </w:t>
      </w:r>
      <w:r>
        <w:rPr>
          <w:rFonts w:ascii="GHEA Grapalat" w:hAnsi="GHEA Grapalat"/>
          <w:i w:val="0"/>
          <w:sz w:val="24"/>
          <w:szCs w:val="24"/>
        </w:rPr>
        <w:t>1</w:t>
      </w:r>
      <w:r w:rsidRPr="00FD0971">
        <w:rPr>
          <w:rFonts w:ascii="GHEA Grapalat" w:hAnsi="GHEA Grapalat"/>
          <w:i w:val="0"/>
          <w:sz w:val="24"/>
          <w:szCs w:val="24"/>
        </w:rPr>
        <w:t xml:space="preserve"> </w:t>
      </w:r>
      <w:r w:rsidRPr="009044F1">
        <w:rPr>
          <w:rFonts w:ascii="GHEA Grapalat" w:hAnsi="GHEA Grapalat"/>
          <w:i w:val="0"/>
          <w:sz w:val="24"/>
          <w:szCs w:val="24"/>
        </w:rPr>
        <w:t xml:space="preserve">" </w:t>
      </w:r>
    </w:p>
    <w:p w:rsidR="0086146B" w:rsidRPr="004112BF" w:rsidRDefault="0086146B" w:rsidP="0086146B">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BA630D">
        <w:rPr>
          <w:rFonts w:ascii="GHEA Grapalat" w:hAnsi="GHEA Grapalat"/>
          <w:i w:val="0"/>
          <w:sz w:val="24"/>
          <w:szCs w:val="24"/>
        </w:rPr>
        <w:t>ЕГС</w:t>
      </w:r>
      <w:r>
        <w:rPr>
          <w:rFonts w:ascii="GHEA Grapalat" w:hAnsi="GHEA Grapalat"/>
          <w:i w:val="0"/>
          <w:sz w:val="24"/>
          <w:szCs w:val="24"/>
        </w:rPr>
        <w:t>-BMAShDzB-24/</w:t>
      </w:r>
      <w:r w:rsidR="004A4B96" w:rsidRPr="004112BF">
        <w:rPr>
          <w:rFonts w:ascii="GHEA Grapalat" w:hAnsi="GHEA Grapalat"/>
          <w:i w:val="0"/>
          <w:sz w:val="24"/>
          <w:szCs w:val="24"/>
        </w:rPr>
        <w:t>5</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EF2D6B" w:rsidRDefault="00642EFE" w:rsidP="000118FC">
      <w:pPr>
        <w:pStyle w:val="BodyTextIndent"/>
        <w:widowControl w:val="0"/>
        <w:spacing w:line="240" w:lineRule="auto"/>
        <w:ind w:firstLine="709"/>
        <w:rPr>
          <w:rFonts w:ascii="GHEA Grapalat" w:hAnsi="GHEA Grapalat"/>
          <w:i w:val="0"/>
          <w:sz w:val="22"/>
          <w:szCs w:val="22"/>
          <w:lang w:val="hy-AM"/>
        </w:rPr>
      </w:pPr>
      <w:r w:rsidRPr="00EF2D6B">
        <w:rPr>
          <w:rFonts w:ascii="GHEA Grapalat" w:hAnsi="GHEA Grapalat"/>
          <w:i w:val="0"/>
          <w:sz w:val="22"/>
          <w:szCs w:val="22"/>
        </w:rPr>
        <w:t xml:space="preserve">Заказчик </w:t>
      </w:r>
      <w:r w:rsidR="00200925" w:rsidRPr="00EF2D6B">
        <w:rPr>
          <w:rFonts w:ascii="GHEA Grapalat" w:hAnsi="GHEA Grapalat"/>
          <w:i w:val="0"/>
          <w:sz w:val="22"/>
          <w:szCs w:val="22"/>
        </w:rPr>
        <w:t xml:space="preserve">ЗАО “Ергорсвет”, </w:t>
      </w:r>
      <w:r w:rsidRPr="00EF2D6B">
        <w:rPr>
          <w:rFonts w:ascii="GHEA Grapalat" w:hAnsi="GHEA Grapalat"/>
          <w:i w:val="0"/>
          <w:sz w:val="22"/>
          <w:szCs w:val="22"/>
        </w:rPr>
        <w:t xml:space="preserve"> находящийся по адресу</w:t>
      </w:r>
      <w:r w:rsidR="00967BB8" w:rsidRPr="00EF2D6B">
        <w:rPr>
          <w:rFonts w:ascii="GHEA Grapalat" w:hAnsi="GHEA Grapalat"/>
          <w:i w:val="0"/>
          <w:sz w:val="22"/>
          <w:szCs w:val="22"/>
        </w:rPr>
        <w:t>: РА г.Ереван, ул. Бузанда 1/4,</w:t>
      </w:r>
      <w:r w:rsidR="001D0277" w:rsidRPr="00EF2D6B">
        <w:rPr>
          <w:rFonts w:ascii="GHEA Grapalat" w:hAnsi="GHEA Grapalat"/>
          <w:i w:val="0"/>
          <w:sz w:val="22"/>
          <w:szCs w:val="22"/>
        </w:rPr>
        <w:t xml:space="preserve"> </w:t>
      </w:r>
      <w:r w:rsidRPr="00EF2D6B">
        <w:rPr>
          <w:rFonts w:ascii="GHEA Grapalat" w:hAnsi="GHEA Grapalat"/>
          <w:i w:val="0"/>
          <w:sz w:val="22"/>
          <w:szCs w:val="22"/>
        </w:rPr>
        <w:t>объявляет открытый конкурс, который проводится одним этапом</w:t>
      </w:r>
      <w:r w:rsidR="00E13BA4" w:rsidRPr="00EF2D6B">
        <w:rPr>
          <w:rFonts w:ascii="GHEA Grapalat" w:hAnsi="GHEA Grapalat"/>
          <w:i w:val="0"/>
          <w:sz w:val="22"/>
          <w:szCs w:val="22"/>
          <w:lang w:val="hy-AM"/>
        </w:rPr>
        <w:t>.</w:t>
      </w:r>
    </w:p>
    <w:p w:rsidR="00341A74" w:rsidRPr="00EF2D6B" w:rsidRDefault="00A20B69" w:rsidP="00BC09D9">
      <w:pPr>
        <w:pStyle w:val="BodyTextIndent"/>
        <w:widowControl w:val="0"/>
        <w:spacing w:after="160" w:line="240" w:lineRule="auto"/>
        <w:ind w:firstLine="567"/>
        <w:rPr>
          <w:rFonts w:ascii="GHEA Grapalat" w:hAnsi="GHEA Grapalat"/>
          <w:i w:val="0"/>
          <w:sz w:val="22"/>
          <w:szCs w:val="22"/>
        </w:rPr>
      </w:pPr>
      <w:r w:rsidRPr="00EF2D6B">
        <w:rPr>
          <w:rFonts w:ascii="GHEA Grapalat" w:hAnsi="GHEA Grapalat"/>
          <w:i w:val="0"/>
          <w:sz w:val="22"/>
          <w:szCs w:val="22"/>
        </w:rPr>
        <w:t xml:space="preserve">Участнику, отобранному по итогам </w:t>
      </w:r>
      <w:r w:rsidR="0041023E" w:rsidRPr="00EF2D6B">
        <w:rPr>
          <w:rFonts w:ascii="GHEA Grapalat" w:hAnsi="GHEA Grapalat"/>
          <w:i w:val="0"/>
          <w:sz w:val="22"/>
          <w:szCs w:val="22"/>
        </w:rPr>
        <w:t>настоящей процедуры</w:t>
      </w:r>
      <w:r w:rsidRPr="00EF2D6B">
        <w:rPr>
          <w:rFonts w:ascii="GHEA Grapalat" w:hAnsi="GHEA Grapalat"/>
          <w:i w:val="0"/>
          <w:sz w:val="22"/>
          <w:szCs w:val="22"/>
        </w:rPr>
        <w:t>, в</w:t>
      </w:r>
      <w:r w:rsidR="00782D60" w:rsidRPr="00EF2D6B">
        <w:rPr>
          <w:rFonts w:ascii="Courier New" w:hAnsi="Courier New" w:cs="Courier New"/>
          <w:i w:val="0"/>
          <w:sz w:val="22"/>
          <w:szCs w:val="22"/>
          <w:lang w:val="en-US"/>
        </w:rPr>
        <w:t> </w:t>
      </w:r>
      <w:r w:rsidRPr="00EF2D6B">
        <w:rPr>
          <w:rFonts w:ascii="GHEA Grapalat" w:hAnsi="GHEA Grapalat"/>
          <w:i w:val="0"/>
          <w:spacing w:val="6"/>
          <w:sz w:val="22"/>
          <w:szCs w:val="22"/>
        </w:rPr>
        <w:t>установленном</w:t>
      </w:r>
      <w:r w:rsidR="00782D60" w:rsidRPr="00EF2D6B">
        <w:rPr>
          <w:rFonts w:ascii="Calibri" w:hAnsi="Calibri" w:cs="Calibri"/>
          <w:i w:val="0"/>
          <w:spacing w:val="6"/>
          <w:sz w:val="22"/>
          <w:szCs w:val="22"/>
        </w:rPr>
        <w:t> </w:t>
      </w:r>
      <w:r w:rsidRPr="00EF2D6B">
        <w:rPr>
          <w:rFonts w:ascii="GHEA Grapalat" w:hAnsi="GHEA Grapalat"/>
          <w:i w:val="0"/>
          <w:spacing w:val="6"/>
          <w:sz w:val="22"/>
          <w:szCs w:val="22"/>
        </w:rPr>
        <w:t xml:space="preserve">порядке будет предложено заключить договор на </w:t>
      </w:r>
      <w:r w:rsidR="0059738F" w:rsidRPr="00EF2D6B">
        <w:rPr>
          <w:rFonts w:ascii="GHEA Grapalat" w:hAnsi="GHEA Grapalat"/>
          <w:i w:val="0"/>
          <w:spacing w:val="6"/>
          <w:sz w:val="22"/>
          <w:szCs w:val="22"/>
        </w:rPr>
        <w:t xml:space="preserve">работы по </w:t>
      </w:r>
      <w:r w:rsidR="004A4B96" w:rsidRPr="004A4B96">
        <w:rPr>
          <w:rFonts w:ascii="GHEA Grapalat" w:hAnsi="GHEA Grapalat"/>
          <w:i w:val="0"/>
          <w:spacing w:val="6"/>
          <w:sz w:val="22"/>
          <w:szCs w:val="22"/>
        </w:rPr>
        <w:t>установке системы  контроля входа-выхода с программным обеспечением  для офиссных помещений</w:t>
      </w:r>
      <w:r w:rsidR="004A4B96" w:rsidRPr="004112BF">
        <w:rPr>
          <w:rFonts w:ascii="GHEA Grapalat" w:hAnsi="GHEA Grapalat"/>
          <w:i w:val="0"/>
          <w:spacing w:val="6"/>
          <w:sz w:val="22"/>
          <w:szCs w:val="22"/>
        </w:rPr>
        <w:t xml:space="preserve"> </w:t>
      </w:r>
      <w:r w:rsidR="0059738F" w:rsidRPr="00EF2D6B">
        <w:rPr>
          <w:rFonts w:ascii="GHEA Grapalat" w:hAnsi="GHEA Grapalat"/>
          <w:i w:val="0"/>
          <w:spacing w:val="6"/>
          <w:sz w:val="22"/>
          <w:szCs w:val="22"/>
        </w:rPr>
        <w:t xml:space="preserve">ЗАО «Ергорсвет» </w:t>
      </w:r>
      <w:r w:rsidR="00782D60" w:rsidRPr="00EF2D6B">
        <w:rPr>
          <w:rFonts w:ascii="GHEA Grapalat" w:hAnsi="GHEA Grapalat"/>
          <w:i w:val="0"/>
          <w:sz w:val="22"/>
          <w:szCs w:val="22"/>
        </w:rPr>
        <w:t>(далее — договор).</w:t>
      </w:r>
    </w:p>
    <w:p w:rsidR="00357D48" w:rsidRPr="00EF2D6B" w:rsidRDefault="00A20B69" w:rsidP="00E27032">
      <w:pPr>
        <w:pStyle w:val="BodyTextIndent"/>
        <w:widowControl w:val="0"/>
        <w:spacing w:after="160" w:line="240" w:lineRule="auto"/>
        <w:ind w:firstLine="567"/>
        <w:rPr>
          <w:rFonts w:ascii="GHEA Grapalat" w:hAnsi="GHEA Grapalat"/>
          <w:i w:val="0"/>
          <w:sz w:val="22"/>
          <w:szCs w:val="22"/>
        </w:rPr>
      </w:pPr>
      <w:r w:rsidRPr="00EF2D6B">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EF2D6B">
        <w:rPr>
          <w:rFonts w:ascii="Courier New" w:hAnsi="Courier New" w:cs="Courier New"/>
          <w:i w:val="0"/>
          <w:sz w:val="22"/>
          <w:szCs w:val="22"/>
          <w:lang w:val="en-US"/>
        </w:rPr>
        <w:t> </w:t>
      </w:r>
      <w:r w:rsidR="00F95E94" w:rsidRPr="00EF2D6B">
        <w:rPr>
          <w:rFonts w:ascii="GHEA Grapalat" w:hAnsi="GHEA Grapalat"/>
          <w:i w:val="0"/>
          <w:sz w:val="22"/>
          <w:szCs w:val="22"/>
        </w:rPr>
        <w:t>настоящей процедуре</w:t>
      </w:r>
      <w:r w:rsidRPr="00EF2D6B">
        <w:rPr>
          <w:rFonts w:ascii="GHEA Grapalat" w:hAnsi="GHEA Grapalat"/>
          <w:i w:val="0"/>
          <w:sz w:val="22"/>
          <w:szCs w:val="22"/>
        </w:rPr>
        <w:t>.</w:t>
      </w:r>
    </w:p>
    <w:p w:rsidR="00357D48" w:rsidRPr="00EF2D6B" w:rsidRDefault="00052084" w:rsidP="00B46D58">
      <w:pPr>
        <w:pStyle w:val="BodyTextIndent"/>
        <w:widowControl w:val="0"/>
        <w:spacing w:after="160" w:line="240" w:lineRule="auto"/>
        <w:ind w:firstLine="567"/>
        <w:rPr>
          <w:rFonts w:ascii="GHEA Grapalat" w:hAnsi="GHEA Grapalat"/>
          <w:i w:val="0"/>
          <w:sz w:val="22"/>
          <w:szCs w:val="22"/>
        </w:rPr>
      </w:pPr>
      <w:r w:rsidRPr="00EF2D6B">
        <w:rPr>
          <w:rFonts w:ascii="GHEA Grapalat" w:hAnsi="GHEA Grapalat"/>
          <w:i w:val="0"/>
          <w:sz w:val="22"/>
          <w:szCs w:val="22"/>
        </w:rPr>
        <w:t xml:space="preserve">Условия </w:t>
      </w:r>
      <w:r w:rsidR="00677658" w:rsidRPr="00EF2D6B">
        <w:rPr>
          <w:rFonts w:ascii="GHEA Grapalat" w:hAnsi="GHEA Grapalat"/>
          <w:i w:val="0"/>
          <w:sz w:val="22"/>
          <w:szCs w:val="22"/>
        </w:rPr>
        <w:t xml:space="preserve">предъявляемые </w:t>
      </w:r>
      <w:r w:rsidR="00FD0B1A" w:rsidRPr="00EF2D6B">
        <w:rPr>
          <w:rFonts w:ascii="GHEA Grapalat" w:hAnsi="GHEA Grapalat"/>
          <w:i w:val="0"/>
          <w:sz w:val="22"/>
          <w:szCs w:val="22"/>
        </w:rPr>
        <w:t xml:space="preserve">к </w:t>
      </w:r>
      <w:r w:rsidR="00677658" w:rsidRPr="00EF2D6B">
        <w:rPr>
          <w:rFonts w:ascii="GHEA Grapalat" w:hAnsi="GHEA Grapalat"/>
          <w:i w:val="0"/>
          <w:sz w:val="22"/>
          <w:szCs w:val="22"/>
        </w:rPr>
        <w:t xml:space="preserve">лицам, не имеющим права на участие в </w:t>
      </w:r>
      <w:r w:rsidRPr="00EF2D6B">
        <w:rPr>
          <w:rFonts w:ascii="GHEA Grapalat" w:hAnsi="GHEA Grapalat"/>
          <w:i w:val="0"/>
          <w:sz w:val="22"/>
          <w:szCs w:val="22"/>
        </w:rPr>
        <w:t xml:space="preserve"> данной </w:t>
      </w:r>
      <w:r w:rsidR="006F297B" w:rsidRPr="00EF2D6B">
        <w:rPr>
          <w:rFonts w:ascii="GHEA Grapalat" w:hAnsi="GHEA Grapalat"/>
          <w:i w:val="0"/>
          <w:sz w:val="22"/>
          <w:szCs w:val="22"/>
        </w:rPr>
        <w:t>процедуре</w:t>
      </w:r>
      <w:r w:rsidR="00677658" w:rsidRPr="00EF2D6B">
        <w:rPr>
          <w:rFonts w:ascii="GHEA Grapalat" w:hAnsi="GHEA Grapalat"/>
          <w:i w:val="0"/>
          <w:sz w:val="22"/>
          <w:szCs w:val="22"/>
        </w:rPr>
        <w:t>, а также участникам, установлены приглашением на настоящую процедуру.</w:t>
      </w:r>
      <w:r w:rsidRPr="00EF2D6B" w:rsidDel="00052084">
        <w:rPr>
          <w:rFonts w:ascii="GHEA Grapalat" w:hAnsi="GHEA Grapalat"/>
          <w:i w:val="0"/>
          <w:sz w:val="22"/>
          <w:szCs w:val="22"/>
        </w:rPr>
        <w:t xml:space="preserve"> </w:t>
      </w:r>
      <w:r w:rsidR="00EE73A8" w:rsidRPr="00EF2D6B">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EF2D6B">
        <w:rPr>
          <w:rFonts w:ascii="GHEA Grapalat" w:hAnsi="GHEA Grapalat"/>
          <w:i w:val="0"/>
          <w:sz w:val="22"/>
          <w:szCs w:val="22"/>
        </w:rPr>
        <w:t>удовлетворительно</w:t>
      </w:r>
      <w:r w:rsidR="007442CF" w:rsidRPr="00EF2D6B">
        <w:rPr>
          <w:rFonts w:ascii="GHEA Grapalat" w:hAnsi="GHEA Grapalat"/>
          <w:i w:val="0"/>
          <w:sz w:val="22"/>
          <w:szCs w:val="22"/>
          <w:lang w:val="hy-AM"/>
        </w:rPr>
        <w:t xml:space="preserve"> </w:t>
      </w:r>
      <w:r w:rsidR="007442CF" w:rsidRPr="00EF2D6B">
        <w:rPr>
          <w:rFonts w:ascii="GHEA Grapalat" w:hAnsi="GHEA Grapalat"/>
          <w:i w:val="0"/>
          <w:sz w:val="22"/>
          <w:szCs w:val="22"/>
        </w:rPr>
        <w:t xml:space="preserve">по </w:t>
      </w:r>
      <w:r w:rsidR="00830445" w:rsidRPr="00EF2D6B">
        <w:rPr>
          <w:rFonts w:ascii="GHEA Grapalat" w:hAnsi="GHEA Grapalat"/>
          <w:i w:val="0"/>
          <w:sz w:val="22"/>
          <w:szCs w:val="22"/>
        </w:rPr>
        <w:t xml:space="preserve">неценовым </w:t>
      </w:r>
      <w:r w:rsidR="007442CF" w:rsidRPr="00EF2D6B">
        <w:rPr>
          <w:rFonts w:ascii="GHEA Grapalat" w:hAnsi="GHEA Grapalat"/>
          <w:i w:val="0"/>
          <w:sz w:val="22"/>
          <w:szCs w:val="22"/>
        </w:rPr>
        <w:t>условиям</w:t>
      </w:r>
      <w:r w:rsidR="00EE73A8" w:rsidRPr="00EF2D6B">
        <w:rPr>
          <w:rFonts w:ascii="GHEA Grapalat" w:hAnsi="GHEA Grapalat"/>
          <w:i w:val="0"/>
          <w:sz w:val="22"/>
          <w:szCs w:val="22"/>
        </w:rPr>
        <w:t>, по принципу предпочтения, отдаваемого участнику, представившему м</w:t>
      </w:r>
      <w:r w:rsidR="003F762C" w:rsidRPr="00EF2D6B">
        <w:rPr>
          <w:rFonts w:ascii="GHEA Grapalat" w:hAnsi="GHEA Grapalat"/>
          <w:i w:val="0"/>
          <w:sz w:val="22"/>
          <w:szCs w:val="22"/>
        </w:rPr>
        <w:t>инимальное ценовое предложение.</w:t>
      </w:r>
    </w:p>
    <w:p w:rsidR="0067579A" w:rsidRPr="00EF2D6B" w:rsidRDefault="00357D48" w:rsidP="00B46D58">
      <w:pPr>
        <w:pStyle w:val="BodyTextIndent"/>
        <w:widowControl w:val="0"/>
        <w:spacing w:after="160" w:line="240" w:lineRule="auto"/>
        <w:ind w:firstLine="567"/>
        <w:rPr>
          <w:rFonts w:ascii="GHEA Grapalat" w:hAnsi="GHEA Grapalat"/>
          <w:i w:val="0"/>
          <w:spacing w:val="-6"/>
          <w:sz w:val="22"/>
          <w:szCs w:val="22"/>
        </w:rPr>
      </w:pPr>
      <w:r w:rsidRPr="00EF2D6B">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EF2D6B">
        <w:rPr>
          <w:rFonts w:ascii="Courier New" w:hAnsi="Courier New" w:cs="Courier New"/>
          <w:i w:val="0"/>
          <w:spacing w:val="-6"/>
          <w:sz w:val="22"/>
          <w:szCs w:val="22"/>
          <w:lang w:val="en-US"/>
        </w:rPr>
        <w:t> </w:t>
      </w:r>
      <w:r w:rsidRPr="00EF2D6B">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rsidR="00EF52E4" w:rsidRPr="00EF2D6B" w:rsidRDefault="00EF52E4" w:rsidP="0021458F">
      <w:pPr>
        <w:pStyle w:val="BodyTextIndent"/>
        <w:widowControl w:val="0"/>
        <w:spacing w:after="160" w:line="276" w:lineRule="auto"/>
        <w:ind w:firstLine="567"/>
        <w:rPr>
          <w:rFonts w:ascii="GHEA Grapalat" w:hAnsi="GHEA Grapalat"/>
          <w:i w:val="0"/>
          <w:sz w:val="22"/>
          <w:szCs w:val="22"/>
        </w:rPr>
      </w:pPr>
      <w:r w:rsidRPr="00EF2D6B">
        <w:rPr>
          <w:rFonts w:ascii="GHEA Grapalat" w:hAnsi="GHEA Grapalat"/>
          <w:i w:val="0"/>
          <w:sz w:val="22"/>
          <w:szCs w:val="22"/>
        </w:rPr>
        <w:t xml:space="preserve">Заявки на </w:t>
      </w:r>
      <w:r w:rsidR="00D50690" w:rsidRPr="00EF2D6B">
        <w:rPr>
          <w:rFonts w:ascii="GHEA Grapalat" w:hAnsi="GHEA Grapalat"/>
          <w:i w:val="0"/>
          <w:sz w:val="22"/>
          <w:szCs w:val="22"/>
        </w:rPr>
        <w:t>настоящую процедуру</w:t>
      </w:r>
      <w:r w:rsidRPr="00EF2D6B">
        <w:rPr>
          <w:rFonts w:ascii="GHEA Grapalat" w:hAnsi="GHEA Grapalat"/>
          <w:i w:val="0"/>
          <w:sz w:val="22"/>
          <w:szCs w:val="22"/>
        </w:rPr>
        <w:t xml:space="preserve"> необходимо подавать по адресу</w:t>
      </w:r>
      <w:r w:rsidRPr="00EF2D6B">
        <w:rPr>
          <w:rFonts w:ascii="GHEA Grapalat" w:hAnsi="GHEA Grapalat"/>
          <w:i w:val="0"/>
          <w:spacing w:val="6"/>
          <w:sz w:val="22"/>
          <w:szCs w:val="22"/>
        </w:rPr>
        <w:t xml:space="preserve"> </w:t>
      </w:r>
      <w:r w:rsidR="001D0277" w:rsidRPr="00EF2D6B">
        <w:rPr>
          <w:rFonts w:ascii="GHEA Grapalat" w:hAnsi="GHEA Grapalat"/>
          <w:i w:val="0"/>
          <w:spacing w:val="6"/>
          <w:sz w:val="22"/>
          <w:szCs w:val="22"/>
        </w:rPr>
        <w:t>г.Ереван, ул. Бузанда</w:t>
      </w:r>
      <w:r w:rsidR="002D78C6" w:rsidRPr="00EF2D6B">
        <w:rPr>
          <w:rFonts w:ascii="GHEA Grapalat" w:hAnsi="GHEA Grapalat"/>
          <w:i w:val="0"/>
          <w:spacing w:val="6"/>
          <w:sz w:val="22"/>
          <w:szCs w:val="22"/>
        </w:rPr>
        <w:t xml:space="preserve"> 1/4</w:t>
      </w:r>
      <w:r w:rsidR="001D0277" w:rsidRPr="00EF2D6B">
        <w:rPr>
          <w:rFonts w:ascii="GHEA Grapalat" w:hAnsi="GHEA Grapalat"/>
          <w:i w:val="0"/>
          <w:spacing w:val="6"/>
          <w:sz w:val="22"/>
          <w:szCs w:val="22"/>
        </w:rPr>
        <w:t>,</w:t>
      </w:r>
      <w:r w:rsidR="007614CB" w:rsidRPr="00EF2D6B">
        <w:rPr>
          <w:rFonts w:ascii="GHEA Grapalat" w:hAnsi="GHEA Grapalat"/>
          <w:i w:val="0"/>
          <w:spacing w:val="6"/>
          <w:sz w:val="22"/>
          <w:szCs w:val="22"/>
        </w:rPr>
        <w:t xml:space="preserve"> </w:t>
      </w:r>
      <w:r w:rsidRPr="00EF2D6B">
        <w:rPr>
          <w:rFonts w:ascii="GHEA Grapalat" w:hAnsi="GHEA Grapalat"/>
          <w:i w:val="0"/>
          <w:sz w:val="22"/>
          <w:szCs w:val="22"/>
        </w:rPr>
        <w:t xml:space="preserve">в документарной форме, до </w:t>
      </w:r>
      <w:r w:rsidR="00106F20" w:rsidRPr="00EF2D6B">
        <w:rPr>
          <w:rFonts w:ascii="GHEA Grapalat" w:hAnsi="GHEA Grapalat"/>
          <w:i w:val="0"/>
          <w:sz w:val="22"/>
          <w:szCs w:val="22"/>
        </w:rPr>
        <w:t>1</w:t>
      </w:r>
      <w:r w:rsidR="00CE7E31" w:rsidRPr="004112BF">
        <w:rPr>
          <w:rFonts w:ascii="GHEA Grapalat" w:hAnsi="GHEA Grapalat"/>
          <w:i w:val="0"/>
          <w:sz w:val="22"/>
          <w:szCs w:val="22"/>
        </w:rPr>
        <w:t>1</w:t>
      </w:r>
      <w:r w:rsidR="007614CB" w:rsidRPr="00EF2D6B">
        <w:rPr>
          <w:rFonts w:ascii="GHEA Grapalat" w:hAnsi="GHEA Grapalat"/>
          <w:i w:val="0"/>
          <w:sz w:val="22"/>
          <w:szCs w:val="22"/>
        </w:rPr>
        <w:t xml:space="preserve">:00 </w:t>
      </w:r>
      <w:r w:rsidRPr="00EF2D6B">
        <w:rPr>
          <w:rFonts w:ascii="GHEA Grapalat" w:hAnsi="GHEA Grapalat"/>
          <w:i w:val="0"/>
          <w:sz w:val="22"/>
          <w:szCs w:val="22"/>
        </w:rPr>
        <w:t xml:space="preserve">часов </w:t>
      </w:r>
      <w:r w:rsidR="00106F20" w:rsidRPr="00EF2D6B">
        <w:rPr>
          <w:rFonts w:ascii="GHEA Grapalat" w:hAnsi="GHEA Grapalat"/>
          <w:i w:val="0"/>
          <w:sz w:val="22"/>
          <w:szCs w:val="22"/>
        </w:rPr>
        <w:t>1</w:t>
      </w:r>
      <w:r w:rsidR="00CE7E31" w:rsidRPr="004112BF">
        <w:rPr>
          <w:rFonts w:ascii="GHEA Grapalat" w:hAnsi="GHEA Grapalat"/>
          <w:i w:val="0"/>
          <w:sz w:val="22"/>
          <w:szCs w:val="22"/>
        </w:rPr>
        <w:t>5</w:t>
      </w:r>
      <w:r w:rsidRPr="00EF2D6B">
        <w:rPr>
          <w:rFonts w:ascii="GHEA Grapalat" w:hAnsi="GHEA Grapalat"/>
          <w:i w:val="0"/>
          <w:sz w:val="22"/>
          <w:szCs w:val="22"/>
        </w:rPr>
        <w:t>-го дня со дня опубликования настоящего объявления. Кроме армянского языка заявки могут быть поданы также на английском или русском языке.</w:t>
      </w:r>
    </w:p>
    <w:p w:rsidR="002028BF" w:rsidRPr="00EF2D6B" w:rsidRDefault="002028BF" w:rsidP="002028BF">
      <w:pPr>
        <w:pStyle w:val="BodyTextIndent"/>
        <w:widowControl w:val="0"/>
        <w:spacing w:after="160" w:line="240" w:lineRule="auto"/>
        <w:ind w:firstLine="567"/>
        <w:rPr>
          <w:rFonts w:ascii="GHEA Grapalat" w:hAnsi="GHEA Grapalat"/>
          <w:i w:val="0"/>
          <w:sz w:val="22"/>
          <w:szCs w:val="22"/>
        </w:rPr>
      </w:pPr>
      <w:r w:rsidRPr="00EF2D6B">
        <w:rPr>
          <w:rFonts w:ascii="GHEA Grapalat" w:hAnsi="GHEA Grapalat"/>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EF2D6B" w:rsidRDefault="00EF52E4" w:rsidP="002011C2">
      <w:pPr>
        <w:pStyle w:val="BodyTextIndent"/>
        <w:widowControl w:val="0"/>
        <w:spacing w:after="160"/>
        <w:ind w:firstLine="567"/>
        <w:rPr>
          <w:rFonts w:ascii="GHEA Grapalat" w:hAnsi="GHEA Grapalat"/>
          <w:sz w:val="22"/>
          <w:szCs w:val="22"/>
        </w:rPr>
      </w:pPr>
      <w:r w:rsidRPr="00EF2D6B">
        <w:rPr>
          <w:rFonts w:ascii="GHEA Grapalat" w:hAnsi="GHEA Grapalat"/>
          <w:i w:val="0"/>
          <w:sz w:val="22"/>
          <w:szCs w:val="22"/>
        </w:rPr>
        <w:t xml:space="preserve">Вскрытие заявок будет проводиться по адресу </w:t>
      </w:r>
      <w:r w:rsidR="00AC7704" w:rsidRPr="00EF2D6B">
        <w:rPr>
          <w:rFonts w:ascii="GHEA Grapalat" w:hAnsi="GHEA Grapalat"/>
          <w:i w:val="0"/>
          <w:spacing w:val="6"/>
          <w:sz w:val="22"/>
          <w:szCs w:val="22"/>
        </w:rPr>
        <w:t>г.Ереван, ул. Бузанда 1/4</w:t>
      </w:r>
      <w:r w:rsidRPr="00EF2D6B">
        <w:rPr>
          <w:rFonts w:ascii="GHEA Grapalat" w:hAnsi="GHEA Grapalat"/>
          <w:i w:val="0"/>
          <w:sz w:val="22"/>
          <w:szCs w:val="22"/>
        </w:rPr>
        <w:t xml:space="preserve">, в </w:t>
      </w:r>
      <w:r w:rsidR="00AC7704" w:rsidRPr="00EF2D6B">
        <w:rPr>
          <w:rFonts w:ascii="GHEA Grapalat" w:hAnsi="GHEA Grapalat"/>
          <w:i w:val="0"/>
          <w:sz w:val="22"/>
          <w:szCs w:val="22"/>
        </w:rPr>
        <w:t>1</w:t>
      </w:r>
      <w:r w:rsidR="004112BF">
        <w:rPr>
          <w:rFonts w:ascii="GHEA Grapalat" w:hAnsi="GHEA Grapalat"/>
          <w:i w:val="0"/>
          <w:sz w:val="22"/>
          <w:szCs w:val="22"/>
          <w:lang w:val="hy-AM"/>
        </w:rPr>
        <w:t>1</w:t>
      </w:r>
      <w:r w:rsidR="00AC7704" w:rsidRPr="00EF2D6B">
        <w:rPr>
          <w:rFonts w:ascii="GHEA Grapalat" w:hAnsi="GHEA Grapalat"/>
          <w:i w:val="0"/>
          <w:sz w:val="22"/>
          <w:szCs w:val="22"/>
        </w:rPr>
        <w:t>:00</w:t>
      </w:r>
      <w:r w:rsidRPr="00EF2D6B">
        <w:rPr>
          <w:rFonts w:ascii="GHEA Grapalat" w:hAnsi="GHEA Grapalat"/>
          <w:i w:val="0"/>
          <w:sz w:val="22"/>
          <w:szCs w:val="22"/>
        </w:rPr>
        <w:t xml:space="preserve"> часов "</w:t>
      </w:r>
      <w:r w:rsidR="00CE7E31">
        <w:rPr>
          <w:rFonts w:ascii="GHEA Grapalat" w:hAnsi="GHEA Grapalat"/>
          <w:i w:val="0"/>
          <w:sz w:val="22"/>
          <w:szCs w:val="22"/>
        </w:rPr>
        <w:t>03</w:t>
      </w:r>
      <w:r w:rsidRPr="00EF2D6B">
        <w:rPr>
          <w:rFonts w:ascii="GHEA Grapalat" w:hAnsi="GHEA Grapalat"/>
          <w:i w:val="0"/>
          <w:sz w:val="22"/>
          <w:szCs w:val="22"/>
        </w:rPr>
        <w:t>" "</w:t>
      </w:r>
      <w:r w:rsidR="00CE7E31" w:rsidRPr="004112BF">
        <w:rPr>
          <w:rFonts w:ascii="GHEA Grapalat" w:hAnsi="GHEA Grapalat"/>
          <w:i w:val="0"/>
          <w:sz w:val="22"/>
          <w:szCs w:val="22"/>
        </w:rPr>
        <w:t>09</w:t>
      </w:r>
      <w:r w:rsidR="00AC7704" w:rsidRPr="00EF2D6B">
        <w:rPr>
          <w:rFonts w:ascii="GHEA Grapalat" w:hAnsi="GHEA Grapalat"/>
          <w:i w:val="0"/>
          <w:sz w:val="22"/>
          <w:szCs w:val="22"/>
        </w:rPr>
        <w:t>" "2024г.</w:t>
      </w:r>
      <w:r w:rsidR="002011C2" w:rsidRPr="00EF2D6B">
        <w:rPr>
          <w:rFonts w:ascii="GHEA Grapalat" w:hAnsi="GHEA Grapalat"/>
          <w:i w:val="0"/>
          <w:sz w:val="22"/>
          <w:szCs w:val="22"/>
        </w:rPr>
        <w:t>".</w:t>
      </w:r>
    </w:p>
    <w:p w:rsidR="002011C2" w:rsidRPr="00EF2D6B" w:rsidRDefault="00754697" w:rsidP="002011C2">
      <w:pPr>
        <w:pStyle w:val="BodyTextIndent"/>
        <w:spacing w:after="160" w:line="240" w:lineRule="auto"/>
        <w:ind w:firstLine="567"/>
        <w:rPr>
          <w:rFonts w:ascii="GHEA Grapalat" w:hAnsi="GHEA Grapalat"/>
          <w:i w:val="0"/>
          <w:sz w:val="22"/>
          <w:szCs w:val="22"/>
        </w:rPr>
      </w:pPr>
      <w:r w:rsidRPr="00EF2D6B">
        <w:rPr>
          <w:rFonts w:ascii="GHEA Grapalat" w:hAnsi="GHEA Grapalat"/>
          <w:i w:val="0"/>
          <w:sz w:val="22"/>
          <w:szCs w:val="22"/>
        </w:rPr>
        <w:t>Для получения дополнительной информации, связанной с настоящим</w:t>
      </w:r>
      <w:r w:rsidR="00D5443D" w:rsidRPr="00EF2D6B">
        <w:rPr>
          <w:rFonts w:ascii="Courier New" w:hAnsi="Courier New" w:cs="Courier New"/>
          <w:i w:val="0"/>
          <w:sz w:val="22"/>
          <w:szCs w:val="22"/>
          <w:lang w:val="en-US"/>
        </w:rPr>
        <w:t> </w:t>
      </w:r>
      <w:r w:rsidRPr="00EF2D6B">
        <w:rPr>
          <w:rFonts w:ascii="GHEA Grapalat" w:hAnsi="GHEA Grapalat"/>
          <w:i w:val="0"/>
          <w:sz w:val="22"/>
          <w:szCs w:val="22"/>
        </w:rPr>
        <w:t>объявлением, можете обратиться к секретарю Оценочной комиссии</w:t>
      </w:r>
      <w:r w:rsidR="00BE1C5E" w:rsidRPr="00EF2D6B">
        <w:rPr>
          <w:rFonts w:ascii="GHEA Grapalat" w:hAnsi="GHEA Grapalat"/>
          <w:i w:val="0"/>
          <w:sz w:val="22"/>
          <w:szCs w:val="22"/>
        </w:rPr>
        <w:t xml:space="preserve"> </w:t>
      </w:r>
      <w:r w:rsidR="00E25871">
        <w:rPr>
          <w:rFonts w:ascii="GHEA Grapalat" w:hAnsi="GHEA Grapalat"/>
          <w:i w:val="0"/>
          <w:sz w:val="22"/>
          <w:szCs w:val="22"/>
          <w:lang w:val="en-US"/>
        </w:rPr>
        <w:t>Нарин</w:t>
      </w:r>
      <w:r w:rsidR="00E25871">
        <w:rPr>
          <w:rFonts w:ascii="GHEA Grapalat" w:hAnsi="GHEA Grapalat"/>
          <w:i w:val="0"/>
          <w:sz w:val="22"/>
          <w:szCs w:val="22"/>
        </w:rPr>
        <w:t>е</w:t>
      </w:r>
      <w:r w:rsidR="000118FC" w:rsidRPr="00EF2D6B">
        <w:rPr>
          <w:rFonts w:ascii="GHEA Grapalat" w:hAnsi="GHEA Grapalat"/>
          <w:i w:val="0"/>
          <w:sz w:val="22"/>
          <w:szCs w:val="22"/>
          <w:lang w:val="en-US"/>
        </w:rPr>
        <w:t xml:space="preserve"> Абраамян</w:t>
      </w:r>
      <w:r w:rsidR="002011C2" w:rsidRPr="00EF2D6B">
        <w:rPr>
          <w:rFonts w:ascii="GHEA Grapalat" w:hAnsi="GHEA Grapalat"/>
          <w:i w:val="0"/>
          <w:sz w:val="22"/>
          <w:szCs w:val="22"/>
        </w:rPr>
        <w:t>у</w:t>
      </w:r>
    </w:p>
    <w:p w:rsidR="002011C2" w:rsidRPr="00EF2D6B" w:rsidRDefault="002011C2" w:rsidP="002011C2">
      <w:pPr>
        <w:ind w:firstLine="708"/>
        <w:jc w:val="both"/>
        <w:rPr>
          <w:rFonts w:ascii="GHEA Grapalat" w:hAnsi="GHEA Grapalat"/>
          <w:sz w:val="22"/>
          <w:szCs w:val="22"/>
        </w:rPr>
      </w:pPr>
      <w:r w:rsidRPr="00EF2D6B">
        <w:rPr>
          <w:rFonts w:ascii="GHEA Grapalat" w:hAnsi="GHEA Grapalat"/>
          <w:sz w:val="22"/>
          <w:szCs w:val="22"/>
        </w:rPr>
        <w:t xml:space="preserve">          тел. 010 54 39 80</w:t>
      </w:r>
    </w:p>
    <w:p w:rsidR="000118FC" w:rsidRPr="00EF2D6B" w:rsidRDefault="002011C2" w:rsidP="00234BE7">
      <w:pPr>
        <w:pStyle w:val="BodyTextIndent"/>
        <w:spacing w:line="240" w:lineRule="auto"/>
        <w:jc w:val="left"/>
        <w:rPr>
          <w:rFonts w:ascii="GHEA Grapalat" w:hAnsi="GHEA Grapalat"/>
          <w:sz w:val="22"/>
          <w:szCs w:val="22"/>
        </w:rPr>
      </w:pPr>
      <w:r w:rsidRPr="00EF2D6B">
        <w:rPr>
          <w:rFonts w:ascii="GHEA Grapalat" w:hAnsi="GHEA Grapalat"/>
          <w:sz w:val="22"/>
          <w:szCs w:val="22"/>
        </w:rPr>
        <w:t xml:space="preserve">       </w:t>
      </w:r>
      <w:r w:rsidRPr="00EF2D6B">
        <w:rPr>
          <w:rFonts w:ascii="GHEA Grapalat" w:hAnsi="GHEA Grapalat"/>
          <w:sz w:val="22"/>
          <w:szCs w:val="22"/>
        </w:rPr>
        <w:tab/>
        <w:t>эл.почта.</w:t>
      </w:r>
      <w:r w:rsidR="00234BE7" w:rsidRPr="00EF2D6B">
        <w:rPr>
          <w:rFonts w:ascii="GHEA Grapalat" w:hAnsi="GHEA Grapalat"/>
          <w:sz w:val="22"/>
          <w:szCs w:val="22"/>
        </w:rPr>
        <w:t xml:space="preserve"> </w:t>
      </w:r>
      <w:hyperlink r:id="rId8" w:history="1">
        <w:r w:rsidR="00234BE7" w:rsidRPr="00EF2D6B">
          <w:rPr>
            <w:rStyle w:val="Hyperlink"/>
            <w:rFonts w:ascii="GHEA Grapalat" w:hAnsi="GHEA Grapalat"/>
            <w:i w:val="0"/>
            <w:sz w:val="22"/>
            <w:szCs w:val="22"/>
            <w:lang w:val="hy-AM"/>
          </w:rPr>
          <w:t>narine</w:t>
        </w:r>
        <w:r w:rsidR="00234BE7" w:rsidRPr="00EF2D6B">
          <w:rPr>
            <w:rStyle w:val="Hyperlink"/>
            <w:rFonts w:ascii="GHEA Grapalat" w:hAnsi="GHEA Grapalat"/>
            <w:i w:val="0"/>
            <w:sz w:val="22"/>
            <w:szCs w:val="22"/>
            <w:lang w:val="af-ZA"/>
          </w:rPr>
          <w:t>.abrahamyan@yerevan.am</w:t>
        </w:r>
      </w:hyperlink>
    </w:p>
    <w:p w:rsidR="002011C2" w:rsidRPr="00EF2D6B" w:rsidRDefault="002011C2" w:rsidP="002011C2">
      <w:pPr>
        <w:ind w:firstLine="708"/>
        <w:jc w:val="both"/>
        <w:rPr>
          <w:rFonts w:ascii="GHEA Grapalat" w:hAnsi="GHEA Grapalat"/>
          <w:sz w:val="22"/>
          <w:szCs w:val="22"/>
        </w:rPr>
      </w:pPr>
      <w:r w:rsidRPr="00EF2D6B">
        <w:rPr>
          <w:rFonts w:ascii="GHEA Grapalat" w:hAnsi="GHEA Grapalat"/>
          <w:sz w:val="22"/>
          <w:szCs w:val="22"/>
        </w:rPr>
        <w:t xml:space="preserve">      </w:t>
      </w:r>
      <w:r w:rsidRPr="00EF2D6B">
        <w:rPr>
          <w:rFonts w:ascii="GHEA Grapalat" w:hAnsi="GHEA Grapalat"/>
          <w:sz w:val="22"/>
          <w:szCs w:val="22"/>
        </w:rPr>
        <w:tab/>
        <w:t>Заказчик. ЗАО “Ергорсвет”</w:t>
      </w:r>
    </w:p>
    <w:p w:rsidR="002011C2" w:rsidRDefault="002011C2">
      <w:pPr>
        <w:rPr>
          <w:rFonts w:ascii="GHEA Grapalat" w:hAnsi="GHEA Grapalat"/>
          <w:i/>
          <w:sz w:val="20"/>
          <w:szCs w:val="20"/>
        </w:rPr>
      </w:pPr>
      <w:r>
        <w:rPr>
          <w:rFonts w:ascii="GHEA Grapalat" w:hAnsi="GHEA Grapalat"/>
        </w:rPr>
        <w:br w:type="page"/>
      </w:r>
    </w:p>
    <w:p w:rsidR="00096865" w:rsidRPr="009044F1" w:rsidRDefault="00096865" w:rsidP="002011C2">
      <w:pPr>
        <w:pStyle w:val="BodyTextIndent"/>
        <w:widowControl w:val="0"/>
        <w:spacing w:after="160" w:line="240" w:lineRule="auto"/>
        <w:ind w:firstLine="567"/>
        <w:jc w:val="right"/>
        <w:rPr>
          <w:rFonts w:ascii="GHEA Grapalat" w:hAnsi="GHEA Grapalat" w:cs="Sylfaen"/>
          <w:i w:val="0"/>
        </w:rPr>
      </w:pPr>
      <w:r w:rsidRPr="009044F1">
        <w:rPr>
          <w:rFonts w:ascii="GHEA Grapalat" w:hAnsi="GHEA Grapalat"/>
        </w:rPr>
        <w:lastRenderedPageBreak/>
        <w:t>Утверждено</w:t>
      </w:r>
    </w:p>
    <w:p w:rsidR="0086146B" w:rsidRPr="009044F1" w:rsidRDefault="0086146B" w:rsidP="0086146B">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044F1">
        <w:rPr>
          <w:rFonts w:ascii="GHEA Grapalat" w:hAnsi="GHEA Grapalat"/>
          <w:i/>
        </w:rPr>
        <w:t xml:space="preserve">под кодом </w:t>
      </w:r>
      <w:r>
        <w:rPr>
          <w:rFonts w:ascii="GHEA Grapalat" w:hAnsi="GHEA Grapalat"/>
          <w:i/>
        </w:rPr>
        <w:t>ЕГС-BMAShDzB-24/</w:t>
      </w:r>
      <w:r w:rsidR="00CE7E31" w:rsidRPr="004112BF">
        <w:rPr>
          <w:rFonts w:ascii="GHEA Grapalat" w:hAnsi="GHEA Grapalat"/>
          <w:i/>
        </w:rPr>
        <w:t>5</w:t>
      </w:r>
      <w:r w:rsidRPr="001B32D9">
        <w:rPr>
          <w:rFonts w:ascii="GHEA Grapalat" w:hAnsi="GHEA Grapalat" w:cs="Times Armenian"/>
          <w:i/>
        </w:rPr>
        <w:br/>
      </w:r>
      <w:r w:rsidRPr="001B32D9">
        <w:rPr>
          <w:rFonts w:ascii="GHEA Grapalat" w:hAnsi="GHEA Grapalat" w:cs="Times Armenian"/>
          <w:i/>
        </w:rPr>
        <w:br/>
      </w:r>
      <w:r w:rsidR="00E232ED">
        <w:rPr>
          <w:rFonts w:ascii="GHEA Grapalat" w:hAnsi="GHEA Grapalat"/>
          <w:i/>
        </w:rPr>
        <w:t xml:space="preserve">№ 2 от </w:t>
      </w:r>
      <w:r w:rsidR="00CE7E31">
        <w:rPr>
          <w:rFonts w:ascii="GHEA Grapalat" w:hAnsi="GHEA Grapalat"/>
          <w:i/>
        </w:rPr>
        <w:t>19</w:t>
      </w:r>
      <w:r w:rsidRPr="008C5EFD">
        <w:rPr>
          <w:rFonts w:ascii="GHEA Grapalat" w:hAnsi="GHEA Grapalat"/>
          <w:i/>
        </w:rPr>
        <w:t>.0</w:t>
      </w:r>
      <w:r w:rsidR="00CE7E31" w:rsidRPr="004112BF">
        <w:rPr>
          <w:rFonts w:ascii="GHEA Grapalat" w:hAnsi="GHEA Grapalat"/>
          <w:i/>
        </w:rPr>
        <w:t>8</w:t>
      </w:r>
      <w:r w:rsidRPr="008C5EFD">
        <w:rPr>
          <w:rFonts w:ascii="GHEA Grapalat" w:hAnsi="GHEA Grapalat"/>
          <w:i/>
        </w:rPr>
        <w:t>.2024 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911C7E" w:rsidRPr="002106B9" w:rsidRDefault="00911C7E" w:rsidP="00911C7E">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11C7E" w:rsidRDefault="00096865" w:rsidP="00B46D58">
      <w:pPr>
        <w:pStyle w:val="BodyText"/>
        <w:widowControl w:val="0"/>
        <w:spacing w:after="160"/>
        <w:ind w:right="-7" w:firstLine="567"/>
        <w:jc w:val="center"/>
        <w:rPr>
          <w:rFonts w:ascii="GHEA Grapalat" w:hAnsi="GHEA Grapalat"/>
        </w:rPr>
      </w:pPr>
    </w:p>
    <w:p w:rsidR="00BC09D9" w:rsidRPr="002106B9" w:rsidRDefault="002B32D6" w:rsidP="00BC09D9">
      <w:pPr>
        <w:pStyle w:val="BodyTextIndent"/>
        <w:widowControl w:val="0"/>
        <w:spacing w:line="240" w:lineRule="auto"/>
        <w:ind w:firstLine="567"/>
        <w:jc w:val="center"/>
        <w:rPr>
          <w:rFonts w:ascii="GHEA Grapalat" w:hAnsi="GHEA Grapalat"/>
          <w:sz w:val="26"/>
        </w:rPr>
      </w:pPr>
      <w:r w:rsidRPr="00BC09D9">
        <w:rPr>
          <w:rFonts w:ascii="GHEA Grapalat" w:hAnsi="GHEA Grapalat"/>
          <w:sz w:val="26"/>
        </w:rPr>
        <w:t xml:space="preserve">НА ОТКРЫТЫЙ КОНКУРС, ОБЪЯВЛЕННЫЙ С ЦЕЛЬЮ ПРИОБРЕТЕНИЯ </w:t>
      </w:r>
      <w:r w:rsidR="00F12843" w:rsidRPr="00106F20">
        <w:rPr>
          <w:rFonts w:ascii="GHEA Grapalat" w:hAnsi="GHEA Grapalat"/>
          <w:i w:val="0"/>
          <w:spacing w:val="6"/>
          <w:sz w:val="24"/>
          <w:szCs w:val="24"/>
        </w:rPr>
        <w:t>Р</w:t>
      </w:r>
      <w:r w:rsidR="00F12843" w:rsidRPr="0059738F">
        <w:rPr>
          <w:rFonts w:ascii="GHEA Grapalat" w:hAnsi="GHEA Grapalat"/>
          <w:i w:val="0"/>
          <w:spacing w:val="6"/>
          <w:sz w:val="24"/>
          <w:szCs w:val="24"/>
        </w:rPr>
        <w:t xml:space="preserve">АБОТ </w:t>
      </w:r>
      <w:r w:rsidR="00BD2C49" w:rsidRPr="00BC09D9">
        <w:rPr>
          <w:rFonts w:ascii="GHEA Grapalat" w:hAnsi="GHEA Grapalat"/>
          <w:sz w:val="26"/>
        </w:rPr>
        <w:t xml:space="preserve">" </w:t>
      </w:r>
      <w:r w:rsidR="007647F9" w:rsidRPr="007647F9">
        <w:rPr>
          <w:rFonts w:ascii="GHEA Grapalat" w:hAnsi="GHEA Grapalat"/>
          <w:sz w:val="26"/>
        </w:rPr>
        <w:t>ПО УСТАНОВКЕ СИСТЕМЫ КОНТРОЛЯ ВХОДА-ВЫХОДА С ПРОГРАММНЫМ ОБЕСПЕЧЕНИЕМ  ДЛЯ ОФИССНЫХ ПОМЕЩЕНИЙ ЗАО «ЕРГО</w:t>
      </w:r>
      <w:bookmarkStart w:id="0" w:name="_GoBack"/>
      <w:bookmarkEnd w:id="0"/>
      <w:r w:rsidR="007647F9" w:rsidRPr="007647F9">
        <w:rPr>
          <w:rFonts w:ascii="GHEA Grapalat" w:hAnsi="GHEA Grapalat"/>
          <w:sz w:val="26"/>
        </w:rPr>
        <w:t>РСВЕТ» :</w:t>
      </w:r>
      <w:r w:rsidR="007647F9" w:rsidRPr="00BC09D9">
        <w:rPr>
          <w:rFonts w:ascii="GHEA Grapalat" w:hAnsi="GHEA Grapalat"/>
          <w:sz w:val="26"/>
        </w:rPr>
        <w:t xml:space="preserve"> </w:t>
      </w:r>
    </w:p>
    <w:p w:rsidR="00096865" w:rsidRPr="009044F1" w:rsidRDefault="00096865" w:rsidP="00B46D58">
      <w:pPr>
        <w:pStyle w:val="BodyText"/>
        <w:widowControl w:val="0"/>
        <w:spacing w:after="160"/>
        <w:ind w:right="-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2237EF" w:rsidRDefault="00160AE4" w:rsidP="002237EF">
      <w:pPr>
        <w:widowControl w:val="0"/>
        <w:spacing w:after="160"/>
        <w:jc w:val="center"/>
        <w:rPr>
          <w:rFonts w:ascii="GHEA Grapalat" w:hAnsi="GHEA Grapalat"/>
          <w:b/>
        </w:rPr>
      </w:pPr>
      <w:r w:rsidRPr="009044F1">
        <w:rPr>
          <w:rFonts w:ascii="GHEA Grapalat" w:hAnsi="GHEA Grapalat"/>
          <w:b/>
        </w:rPr>
        <w:lastRenderedPageBreak/>
        <w:t>СОДЕРЖАНИЕ</w:t>
      </w:r>
    </w:p>
    <w:p w:rsidR="007A0AF1" w:rsidRPr="00F12843" w:rsidRDefault="00911C7E" w:rsidP="00F12843">
      <w:pPr>
        <w:pStyle w:val="BodyTextIndent"/>
        <w:widowControl w:val="0"/>
        <w:spacing w:line="240" w:lineRule="auto"/>
        <w:ind w:firstLine="567"/>
        <w:jc w:val="center"/>
        <w:rPr>
          <w:rFonts w:ascii="GHEA Grapalat" w:hAnsi="GHEA Grapalat"/>
          <w:b/>
        </w:rPr>
      </w:pPr>
      <w:r w:rsidRPr="00302C6E">
        <w:rPr>
          <w:rFonts w:ascii="GHEA Grapalat" w:hAnsi="GHEA Grapalat"/>
          <w:b/>
        </w:rPr>
        <w:t xml:space="preserve">ПРИОБРЕТЕНИЕ </w:t>
      </w:r>
      <w:r w:rsidR="00F12843" w:rsidRPr="00F12843">
        <w:rPr>
          <w:rFonts w:ascii="GHEA Grapalat" w:hAnsi="GHEA Grapalat"/>
          <w:b/>
        </w:rPr>
        <w:t xml:space="preserve">РАБОТ </w:t>
      </w:r>
      <w:r w:rsidR="00957B2C" w:rsidRPr="00957B2C">
        <w:rPr>
          <w:rFonts w:ascii="GHEA Grapalat" w:hAnsi="GHEA Grapalat"/>
          <w:b/>
        </w:rPr>
        <w:t>по установке системы контроля входа-выхода с программным обеспечением  для офиссных помещений ЗАО «Ергорсвет»</w:t>
      </w:r>
      <w:r w:rsidR="00F12843" w:rsidRPr="00F12843">
        <w:rPr>
          <w:rFonts w:ascii="GHEA Grapalat" w:hAnsi="GHEA Grapalat"/>
          <w:b/>
        </w:rPr>
        <w:t>»</w:t>
      </w:r>
    </w:p>
    <w:p w:rsidR="00972D27" w:rsidRPr="003A1EBB" w:rsidRDefault="00972D27" w:rsidP="00972D27">
      <w:pPr>
        <w:pStyle w:val="BodyTextIndent"/>
        <w:widowControl w:val="0"/>
        <w:spacing w:line="240" w:lineRule="auto"/>
        <w:ind w:firstLine="567"/>
        <w:rPr>
          <w:rFonts w:ascii="GHEA Grapalat" w:hAnsi="GHEA Grapalat"/>
        </w:rPr>
      </w:pPr>
    </w:p>
    <w:p w:rsidR="00C67E80" w:rsidRPr="002237EF" w:rsidRDefault="00160AE4" w:rsidP="002237EF">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2237EF" w:rsidRDefault="002237EF" w:rsidP="002237EF">
      <w:pPr>
        <w:widowControl w:val="0"/>
        <w:spacing w:after="160"/>
        <w:rPr>
          <w:rFonts w:ascii="GHEA Grapalat" w:hAnsi="GHEA Grapalat"/>
          <w:b/>
        </w:rPr>
      </w:pPr>
    </w:p>
    <w:p w:rsidR="002E069D" w:rsidRPr="002237EF" w:rsidRDefault="00096865" w:rsidP="002237EF">
      <w:pPr>
        <w:widowControl w:val="0"/>
        <w:spacing w:after="160"/>
        <w:ind w:left="3540" w:firstLine="708"/>
        <w:rPr>
          <w:rFonts w:ascii="GHEA Grapalat" w:hAnsi="GHEA Grapalat"/>
          <w:b/>
        </w:rPr>
      </w:pPr>
      <w:r w:rsidRPr="009044F1">
        <w:rPr>
          <w:rFonts w:ascii="GHEA Grapalat" w:hAnsi="GHEA Grapalat"/>
          <w:b/>
        </w:rPr>
        <w:t>ЧАСТЬ I.</w:t>
      </w:r>
    </w:p>
    <w:p w:rsidR="00096865" w:rsidRPr="009044F1" w:rsidRDefault="00096865" w:rsidP="002237EF">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2237EF">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2237EF">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2237EF">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2237EF">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2237EF">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2237EF">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2237EF">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2237EF">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2237EF">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2237EF">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2237EF">
      <w:pPr>
        <w:widowControl w:val="0"/>
        <w:jc w:val="center"/>
        <w:rPr>
          <w:rFonts w:ascii="GHEA Grapalat" w:hAnsi="GHEA Grapalat"/>
          <w:b/>
        </w:rPr>
      </w:pPr>
    </w:p>
    <w:p w:rsidR="00520F57" w:rsidRDefault="00520F57" w:rsidP="002237EF">
      <w:pPr>
        <w:widowControl w:val="0"/>
        <w:jc w:val="center"/>
        <w:rPr>
          <w:rFonts w:ascii="GHEA Grapalat" w:hAnsi="GHEA Grapalat"/>
          <w:b/>
        </w:rPr>
      </w:pPr>
    </w:p>
    <w:p w:rsidR="008842CE" w:rsidRPr="00374F4A" w:rsidRDefault="00CA590C" w:rsidP="002237EF">
      <w:pPr>
        <w:widowControl w:val="0"/>
        <w:jc w:val="center"/>
        <w:rPr>
          <w:rFonts w:ascii="GHEA Grapalat" w:hAnsi="GHEA Grapalat"/>
          <w:b/>
        </w:rPr>
      </w:pPr>
      <w:r>
        <w:rPr>
          <w:rFonts w:ascii="GHEA Grapalat" w:hAnsi="GHEA Grapalat"/>
          <w:b/>
        </w:rPr>
        <w:t xml:space="preserve">ЧАСТЬ II. </w:t>
      </w:r>
    </w:p>
    <w:p w:rsidR="008842CE" w:rsidRPr="00374F4A" w:rsidRDefault="008842CE" w:rsidP="002237EF">
      <w:pPr>
        <w:widowControl w:val="0"/>
        <w:jc w:val="center"/>
        <w:rPr>
          <w:rFonts w:ascii="GHEA Grapalat" w:hAnsi="GHEA Grapalat"/>
          <w:b/>
        </w:rPr>
      </w:pPr>
    </w:p>
    <w:p w:rsidR="00096865" w:rsidRDefault="00096865" w:rsidP="002237EF">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2237EF">
      <w:pPr>
        <w:widowControl w:val="0"/>
        <w:jc w:val="center"/>
        <w:rPr>
          <w:rFonts w:ascii="GHEA Grapalat" w:hAnsi="GHEA Grapalat"/>
          <w:b/>
        </w:rPr>
      </w:pPr>
    </w:p>
    <w:p w:rsidR="00096865" w:rsidRPr="003A1EBB" w:rsidRDefault="00096865" w:rsidP="002237EF">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2237EF">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2237EF">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94180A" w:rsidRPr="00BA630D">
        <w:rPr>
          <w:rFonts w:ascii="GHEA Grapalat" w:hAnsi="GHEA Grapalat"/>
          <w:i/>
        </w:rPr>
        <w:t>ЕГС</w:t>
      </w:r>
      <w:r w:rsidR="00980A22">
        <w:rPr>
          <w:rFonts w:ascii="GHEA Grapalat" w:hAnsi="GHEA Grapalat"/>
          <w:i/>
        </w:rPr>
        <w:t>-BMAShDzB-24/</w:t>
      </w:r>
      <w:r w:rsidR="00957B2C" w:rsidRPr="004112BF">
        <w:rPr>
          <w:rFonts w:ascii="GHEA Grapalat" w:hAnsi="GHEA Grapalat"/>
          <w:i/>
        </w:rPr>
        <w:t>5</w:t>
      </w:r>
      <w:r w:rsidR="0094180A" w:rsidRPr="006D2DF7">
        <w:rPr>
          <w:rFonts w:ascii="GHEA Grapalat" w:hAnsi="GHEA Grapalat"/>
          <w:spacing w:val="-6"/>
        </w:rPr>
        <w:t xml:space="preserve"> </w:t>
      </w:r>
      <w:r w:rsidR="0094180A" w:rsidRPr="001F7081">
        <w:rPr>
          <w:rFonts w:ascii="GHEA Grapalat" w:hAnsi="GHEA Grapalat"/>
          <w:spacing w:val="-6"/>
        </w:rPr>
        <w:t xml:space="preserve"> </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A44D71" w:rsidRPr="00E232ED" w:rsidRDefault="00A81DD5" w:rsidP="00E232ED">
      <w:pPr>
        <w:widowControl w:val="0"/>
        <w:jc w:val="center"/>
        <w:rPr>
          <w:rFonts w:ascii="GHEA Grapalat" w:hAnsi="GHEA Grapalat"/>
        </w:rPr>
      </w:pPr>
      <w:r w:rsidRPr="00E232ED">
        <w:rPr>
          <w:rFonts w:ascii="GHEA Grapalat" w:hAnsi="GHEA Grapalat"/>
        </w:rPr>
        <w:t xml:space="preserve">Адрес электронной почты секретаря оценочной комиссии </w:t>
      </w:r>
    </w:p>
    <w:p w:rsidR="00E232ED" w:rsidRPr="00282241" w:rsidRDefault="00D85502" w:rsidP="00E232ED">
      <w:pPr>
        <w:pStyle w:val="BodyTextIndent"/>
        <w:spacing w:line="240" w:lineRule="auto"/>
        <w:jc w:val="left"/>
        <w:rPr>
          <w:rFonts w:ascii="Sylfaen" w:hAnsi="Sylfaen"/>
          <w:i w:val="0"/>
          <w:sz w:val="22"/>
          <w:lang w:val="af-ZA"/>
        </w:rPr>
      </w:pPr>
      <w:hyperlink r:id="rId9" w:history="1">
        <w:r w:rsidR="00E232ED" w:rsidRPr="00E232ED">
          <w:rPr>
            <w:rStyle w:val="Hyperlink"/>
            <w:rFonts w:ascii="GHEA Grapalat" w:hAnsi="GHEA Grapalat"/>
            <w:i w:val="0"/>
            <w:lang w:val="hy-AM"/>
          </w:rPr>
          <w:t>narine</w:t>
        </w:r>
        <w:r w:rsidR="00E232ED" w:rsidRPr="00E232ED">
          <w:rPr>
            <w:rStyle w:val="Hyperlink"/>
            <w:rFonts w:ascii="GHEA Grapalat" w:hAnsi="GHEA Grapalat"/>
            <w:i w:val="0"/>
            <w:lang w:val="af-ZA"/>
          </w:rPr>
          <w:t>.abrahamyan@yerevan.am</w:t>
        </w:r>
      </w:hyperlink>
    </w:p>
    <w:p w:rsidR="00E232ED" w:rsidRPr="00106F20" w:rsidRDefault="00E232ED" w:rsidP="00302331">
      <w:pPr>
        <w:widowControl w:val="0"/>
        <w:spacing w:after="160" w:line="360" w:lineRule="auto"/>
        <w:jc w:val="center"/>
        <w:rPr>
          <w:rFonts w:ascii="GHEA Grapalat" w:hAnsi="GHEA Grapalat"/>
          <w:lang w:val="en-US"/>
        </w:rPr>
      </w:pPr>
    </w:p>
    <w:p w:rsidR="00096865" w:rsidRPr="00BC09D9" w:rsidRDefault="00F5653D" w:rsidP="004215BD">
      <w:pPr>
        <w:pStyle w:val="BodyTextIndent2"/>
        <w:widowControl w:val="0"/>
        <w:spacing w:after="160" w:line="240" w:lineRule="auto"/>
        <w:ind w:firstLine="567"/>
        <w:jc w:val="center"/>
        <w:rPr>
          <w:rFonts w:ascii="GHEA Grapalat" w:hAnsi="GHEA Grapalat"/>
          <w:lang w:val="en-US"/>
        </w:rPr>
      </w:pPr>
      <w:r w:rsidRPr="00BC09D9">
        <w:rPr>
          <w:rFonts w:ascii="GHEA Grapalat" w:hAnsi="GHEA Grapalat"/>
          <w:lang w:val="en-US"/>
        </w:rPr>
        <w:br w:type="page"/>
      </w:r>
      <w:r w:rsidRPr="009044F1">
        <w:rPr>
          <w:rFonts w:ascii="GHEA Grapalat" w:hAnsi="GHEA Grapalat"/>
        </w:rPr>
        <w:lastRenderedPageBreak/>
        <w:t>ЧАСТЬ</w:t>
      </w:r>
      <w:r w:rsidRPr="00BC09D9">
        <w:rPr>
          <w:rFonts w:ascii="GHEA Grapalat" w:hAnsi="GHEA Grapalat"/>
          <w:lang w:val="en-US"/>
        </w:rPr>
        <w:t xml:space="preserve">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Default="00845AA5" w:rsidP="00C146DA">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7A0AF1" w:rsidRPr="00106F20">
        <w:rPr>
          <w:rFonts w:ascii="GHEA Grapalat" w:hAnsi="GHEA Grapalat"/>
          <w:i w:val="0"/>
          <w:sz w:val="24"/>
          <w:szCs w:val="24"/>
        </w:rPr>
        <w:t>Р</w:t>
      </w:r>
      <w:r w:rsidR="007A0AF1" w:rsidRPr="0059738F">
        <w:rPr>
          <w:rFonts w:ascii="GHEA Grapalat" w:hAnsi="GHEA Grapalat"/>
          <w:i w:val="0"/>
          <w:spacing w:val="6"/>
          <w:sz w:val="24"/>
          <w:szCs w:val="24"/>
        </w:rPr>
        <w:t xml:space="preserve">аботы </w:t>
      </w:r>
      <w:r w:rsidR="00957B2C" w:rsidRPr="00EF2D6B">
        <w:rPr>
          <w:rFonts w:ascii="GHEA Grapalat" w:hAnsi="GHEA Grapalat"/>
          <w:i w:val="0"/>
          <w:spacing w:val="6"/>
          <w:sz w:val="22"/>
          <w:szCs w:val="22"/>
        </w:rPr>
        <w:t xml:space="preserve">по </w:t>
      </w:r>
      <w:r w:rsidR="00957B2C" w:rsidRPr="004A4B96">
        <w:rPr>
          <w:rFonts w:ascii="GHEA Grapalat" w:hAnsi="GHEA Grapalat"/>
          <w:i w:val="0"/>
          <w:spacing w:val="6"/>
          <w:sz w:val="22"/>
          <w:szCs w:val="22"/>
        </w:rPr>
        <w:t>установке системы</w:t>
      </w:r>
      <w:r w:rsidR="00957B2C" w:rsidRPr="004112BF">
        <w:rPr>
          <w:rFonts w:ascii="GHEA Grapalat" w:hAnsi="GHEA Grapalat"/>
          <w:i w:val="0"/>
          <w:spacing w:val="6"/>
          <w:sz w:val="22"/>
          <w:szCs w:val="22"/>
        </w:rPr>
        <w:t xml:space="preserve"> </w:t>
      </w:r>
      <w:r w:rsidR="00957B2C" w:rsidRPr="004A4B96">
        <w:rPr>
          <w:rFonts w:ascii="GHEA Grapalat" w:hAnsi="GHEA Grapalat"/>
          <w:i w:val="0"/>
          <w:spacing w:val="6"/>
          <w:sz w:val="22"/>
          <w:szCs w:val="22"/>
        </w:rPr>
        <w:t>контроля входа-выхода с программным обеспечением  для офиссных помещений</w:t>
      </w:r>
      <w:r w:rsidR="00957B2C" w:rsidRPr="004112BF">
        <w:rPr>
          <w:rFonts w:ascii="GHEA Grapalat" w:hAnsi="GHEA Grapalat"/>
          <w:i w:val="0"/>
          <w:spacing w:val="6"/>
          <w:sz w:val="22"/>
          <w:szCs w:val="22"/>
        </w:rPr>
        <w:t xml:space="preserve"> </w:t>
      </w:r>
      <w:r w:rsidR="00957B2C" w:rsidRPr="00EF2D6B">
        <w:rPr>
          <w:rFonts w:ascii="GHEA Grapalat" w:hAnsi="GHEA Grapalat"/>
          <w:i w:val="0"/>
          <w:spacing w:val="6"/>
          <w:sz w:val="22"/>
          <w:szCs w:val="22"/>
        </w:rPr>
        <w:t>ЗАО «Ергорсвет»</w:t>
      </w:r>
      <w:r w:rsidR="00957B2C" w:rsidRPr="004112BF">
        <w:rPr>
          <w:rFonts w:ascii="GHEA Grapalat" w:hAnsi="GHEA Grapalat"/>
          <w:i w:val="0"/>
          <w:spacing w:val="6"/>
          <w:sz w:val="22"/>
          <w:szCs w:val="22"/>
        </w:rPr>
        <w:t xml:space="preserve"> </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которые сгрупп</w:t>
      </w:r>
      <w:r w:rsidR="00854A7C">
        <w:rPr>
          <w:rFonts w:ascii="GHEA Grapalat" w:hAnsi="GHEA Grapalat"/>
          <w:i w:val="0"/>
          <w:sz w:val="24"/>
          <w:szCs w:val="24"/>
        </w:rPr>
        <w:t>ированы в лоты "1</w:t>
      </w:r>
      <w:r w:rsidRPr="009044F1">
        <w:rPr>
          <w:rFonts w:ascii="GHEA Grapalat" w:hAnsi="GHEA Grapalat"/>
          <w:i w:val="0"/>
          <w:sz w:val="24"/>
          <w:szCs w:val="24"/>
        </w:rPr>
        <w:t>":</w:t>
      </w:r>
    </w:p>
    <w:p w:rsidR="007A0AF1" w:rsidRPr="009044F1" w:rsidRDefault="007A0AF1" w:rsidP="00C146DA">
      <w:pPr>
        <w:pStyle w:val="BodyTextIndent"/>
        <w:widowControl w:val="0"/>
        <w:spacing w:line="240" w:lineRule="auto"/>
        <w:ind w:firstLine="567"/>
        <w:rPr>
          <w:rFonts w:ascii="GHEA Grapalat" w:hAnsi="GHEA Grapalat"/>
          <w:i w:val="0"/>
          <w:sz w:val="24"/>
          <w:szCs w:val="24"/>
        </w:rPr>
      </w:pP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985"/>
        <w:gridCol w:w="5891"/>
      </w:tblGrid>
      <w:tr w:rsidR="00FC4AC0" w:rsidRPr="009044F1" w:rsidTr="007A0AF1">
        <w:trPr>
          <w:jc w:val="center"/>
        </w:trPr>
        <w:tc>
          <w:tcPr>
            <w:tcW w:w="3343" w:type="dxa"/>
            <w:gridSpan w:val="2"/>
            <w:vAlign w:val="center"/>
          </w:tcPr>
          <w:p w:rsidR="00FC4AC0" w:rsidRPr="009044F1" w:rsidRDefault="00FC4AC0" w:rsidP="00FC4AC0">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5891" w:type="dxa"/>
            <w:vMerge w:val="restart"/>
            <w:vAlign w:val="center"/>
          </w:tcPr>
          <w:p w:rsidR="00FC4AC0" w:rsidRPr="009044F1" w:rsidRDefault="00FC4AC0"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C4AC0" w:rsidRPr="009044F1" w:rsidTr="007A0AF1">
        <w:trPr>
          <w:jc w:val="center"/>
        </w:trPr>
        <w:tc>
          <w:tcPr>
            <w:tcW w:w="1358" w:type="dxa"/>
            <w:vAlign w:val="center"/>
          </w:tcPr>
          <w:p w:rsidR="00FC4AC0" w:rsidRPr="009044F1" w:rsidRDefault="00FC4AC0"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985" w:type="dxa"/>
            <w:vAlign w:val="center"/>
          </w:tcPr>
          <w:p w:rsidR="00FC4AC0" w:rsidRPr="008850DF" w:rsidRDefault="00FC4AC0" w:rsidP="00B46D58">
            <w:pPr>
              <w:pStyle w:val="BodyTextIndent2"/>
              <w:widowControl w:val="0"/>
              <w:spacing w:after="120" w:line="240" w:lineRule="auto"/>
              <w:ind w:firstLine="0"/>
              <w:jc w:val="center"/>
              <w:rPr>
                <w:rFonts w:ascii="GHEA Grapalat" w:hAnsi="GHEA Grapalat"/>
                <w:b/>
                <w:sz w:val="24"/>
                <w:szCs w:val="24"/>
              </w:rPr>
            </w:pPr>
            <w:r w:rsidRPr="008850DF">
              <w:rPr>
                <w:rFonts w:ascii="GHEA Grapalat" w:hAnsi="GHEA Grapalat"/>
                <w:b/>
                <w:sz w:val="24"/>
                <w:szCs w:val="24"/>
              </w:rPr>
              <w:t>Цена закупки</w:t>
            </w:r>
          </w:p>
        </w:tc>
        <w:tc>
          <w:tcPr>
            <w:tcW w:w="5891" w:type="dxa"/>
            <w:vMerge/>
            <w:vAlign w:val="center"/>
          </w:tcPr>
          <w:p w:rsidR="00FC4AC0" w:rsidRPr="009044F1" w:rsidRDefault="00FC4AC0" w:rsidP="00B46D58">
            <w:pPr>
              <w:pStyle w:val="BodyTextIndent2"/>
              <w:widowControl w:val="0"/>
              <w:spacing w:after="120" w:line="240" w:lineRule="auto"/>
              <w:ind w:firstLine="0"/>
              <w:rPr>
                <w:rFonts w:ascii="GHEA Grapalat" w:hAnsi="GHEA Grapalat"/>
                <w:sz w:val="24"/>
                <w:szCs w:val="24"/>
                <w:u w:val="single"/>
              </w:rPr>
            </w:pPr>
          </w:p>
        </w:tc>
      </w:tr>
      <w:tr w:rsidR="00FC4AC0" w:rsidRPr="009044F1" w:rsidTr="007A0AF1">
        <w:trPr>
          <w:trHeight w:val="2108"/>
          <w:jc w:val="center"/>
        </w:trPr>
        <w:tc>
          <w:tcPr>
            <w:tcW w:w="1358" w:type="dxa"/>
            <w:vAlign w:val="center"/>
          </w:tcPr>
          <w:p w:rsidR="00FC4AC0" w:rsidRPr="009044F1" w:rsidRDefault="00FC4AC0"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985" w:type="dxa"/>
            <w:vAlign w:val="center"/>
          </w:tcPr>
          <w:p w:rsidR="007A0AF1" w:rsidRDefault="007A0AF1" w:rsidP="007A0AF1">
            <w:pPr>
              <w:jc w:val="center"/>
              <w:rPr>
                <w:rFonts w:ascii="Calibri" w:hAnsi="Calibri" w:cs="Calibri"/>
                <w:b/>
                <w:bCs/>
                <w:sz w:val="28"/>
                <w:szCs w:val="28"/>
              </w:rPr>
            </w:pPr>
            <w:r>
              <w:rPr>
                <w:rFonts w:ascii="Calibri" w:hAnsi="Calibri" w:cs="Calibri"/>
                <w:b/>
                <w:bCs/>
                <w:sz w:val="28"/>
                <w:szCs w:val="28"/>
              </w:rPr>
              <w:t xml:space="preserve">             </w:t>
            </w:r>
            <w:r w:rsidR="00957B2C" w:rsidRPr="00ED6690">
              <w:rPr>
                <w:rFonts w:ascii="Calibri" w:hAnsi="Calibri" w:cs="Calibri"/>
                <w:b/>
                <w:bCs/>
                <w:sz w:val="28"/>
                <w:szCs w:val="28"/>
              </w:rPr>
              <w:t>2755000</w:t>
            </w:r>
          </w:p>
          <w:p w:rsidR="00FC4AC0" w:rsidRPr="009044F1" w:rsidRDefault="00FC4AC0" w:rsidP="00FC4AC0">
            <w:pPr>
              <w:pStyle w:val="BodyTextIndent2"/>
              <w:widowControl w:val="0"/>
              <w:spacing w:after="120" w:line="240" w:lineRule="auto"/>
              <w:ind w:firstLine="0"/>
              <w:jc w:val="center"/>
              <w:rPr>
                <w:rFonts w:ascii="GHEA Grapalat" w:hAnsi="GHEA Grapalat"/>
                <w:sz w:val="24"/>
                <w:szCs w:val="24"/>
              </w:rPr>
            </w:pPr>
          </w:p>
        </w:tc>
        <w:tc>
          <w:tcPr>
            <w:tcW w:w="5891" w:type="dxa"/>
            <w:vAlign w:val="center"/>
          </w:tcPr>
          <w:p w:rsidR="00FC4AC0" w:rsidRPr="00C146DA" w:rsidRDefault="007A0AF1" w:rsidP="00E92710">
            <w:pPr>
              <w:pStyle w:val="BodyTextIndent"/>
              <w:widowControl w:val="0"/>
              <w:spacing w:line="240" w:lineRule="auto"/>
              <w:ind w:firstLine="175"/>
              <w:rPr>
                <w:rFonts w:ascii="GHEA Grapalat" w:hAnsi="GHEA Grapalat"/>
                <w:i w:val="0"/>
                <w:sz w:val="24"/>
                <w:szCs w:val="24"/>
                <w:u w:val="single"/>
                <w:vertAlign w:val="subscript"/>
              </w:rPr>
            </w:pPr>
            <w:r w:rsidRPr="00106F20">
              <w:rPr>
                <w:rFonts w:ascii="GHEA Grapalat" w:hAnsi="GHEA Grapalat"/>
                <w:i w:val="0"/>
                <w:spacing w:val="6"/>
                <w:sz w:val="24"/>
                <w:szCs w:val="24"/>
              </w:rPr>
              <w:t>Р</w:t>
            </w:r>
            <w:r w:rsidRPr="0059738F">
              <w:rPr>
                <w:rFonts w:ascii="GHEA Grapalat" w:hAnsi="GHEA Grapalat"/>
                <w:i w:val="0"/>
                <w:spacing w:val="6"/>
                <w:sz w:val="24"/>
                <w:szCs w:val="24"/>
              </w:rPr>
              <w:t xml:space="preserve">аботы </w:t>
            </w:r>
            <w:r w:rsidR="00957B2C" w:rsidRPr="00EF2D6B">
              <w:rPr>
                <w:rFonts w:ascii="GHEA Grapalat" w:hAnsi="GHEA Grapalat"/>
                <w:i w:val="0"/>
                <w:spacing w:val="6"/>
                <w:sz w:val="22"/>
                <w:szCs w:val="22"/>
              </w:rPr>
              <w:t xml:space="preserve">по </w:t>
            </w:r>
            <w:r w:rsidR="00957B2C" w:rsidRPr="004A4B96">
              <w:rPr>
                <w:rFonts w:ascii="GHEA Grapalat" w:hAnsi="GHEA Grapalat"/>
                <w:i w:val="0"/>
                <w:spacing w:val="6"/>
                <w:sz w:val="22"/>
                <w:szCs w:val="22"/>
              </w:rPr>
              <w:t>установке системы</w:t>
            </w:r>
            <w:r w:rsidR="00957B2C" w:rsidRPr="004112BF">
              <w:rPr>
                <w:rFonts w:ascii="GHEA Grapalat" w:hAnsi="GHEA Grapalat"/>
                <w:i w:val="0"/>
                <w:spacing w:val="6"/>
                <w:sz w:val="22"/>
                <w:szCs w:val="22"/>
              </w:rPr>
              <w:t xml:space="preserve"> </w:t>
            </w:r>
            <w:r w:rsidR="00957B2C" w:rsidRPr="004A4B96">
              <w:rPr>
                <w:rFonts w:ascii="GHEA Grapalat" w:hAnsi="GHEA Grapalat"/>
                <w:i w:val="0"/>
                <w:spacing w:val="6"/>
                <w:sz w:val="22"/>
                <w:szCs w:val="22"/>
              </w:rPr>
              <w:t>контроля входа-выхода с программным обеспечением  для офиссных помещений</w:t>
            </w:r>
            <w:r w:rsidR="00957B2C" w:rsidRPr="004112BF">
              <w:rPr>
                <w:rFonts w:ascii="GHEA Grapalat" w:hAnsi="GHEA Grapalat"/>
                <w:i w:val="0"/>
                <w:spacing w:val="6"/>
                <w:sz w:val="22"/>
                <w:szCs w:val="22"/>
              </w:rPr>
              <w:t xml:space="preserve"> </w:t>
            </w:r>
            <w:r w:rsidR="00957B2C" w:rsidRPr="00EF2D6B">
              <w:rPr>
                <w:rFonts w:ascii="GHEA Grapalat" w:hAnsi="GHEA Grapalat"/>
                <w:i w:val="0"/>
                <w:spacing w:val="6"/>
                <w:sz w:val="22"/>
                <w:szCs w:val="22"/>
              </w:rPr>
              <w:t>ЗАО «Ергорсвет»</w:t>
            </w:r>
          </w:p>
        </w:tc>
      </w:tr>
    </w:tbl>
    <w:p w:rsidR="00E27032" w:rsidRDefault="00E27032" w:rsidP="00B46D58">
      <w:pPr>
        <w:pStyle w:val="BodyTextIndent2"/>
        <w:widowControl w:val="0"/>
        <w:spacing w:after="160" w:line="240" w:lineRule="auto"/>
        <w:ind w:firstLine="567"/>
        <w:rPr>
          <w:rFonts w:ascii="GHEA Grapalat" w:hAnsi="GHEA Grapalat"/>
          <w:sz w:val="24"/>
          <w:szCs w:val="24"/>
        </w:rPr>
      </w:pPr>
    </w:p>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1D58BE" w:rsidRPr="00AA5BD2" w:rsidRDefault="001D58BE" w:rsidP="001D58BE">
      <w:pPr>
        <w:pStyle w:val="BodyTextIndent2"/>
        <w:widowControl w:val="0"/>
        <w:tabs>
          <w:tab w:val="left" w:pos="1134"/>
        </w:tabs>
        <w:spacing w:line="240" w:lineRule="auto"/>
        <w:ind w:firstLine="567"/>
        <w:rPr>
          <w:rFonts w:ascii="GHEA Grapalat" w:hAnsi="GHEA Grapalat"/>
          <w:sz w:val="24"/>
          <w:szCs w:val="24"/>
          <w:lang w:val="hy-AM"/>
        </w:rPr>
      </w:pPr>
      <w:r w:rsidRPr="00AA5BD2">
        <w:rPr>
          <w:rFonts w:ascii="GHEA Grapalat" w:hAnsi="GHEA Grapalat"/>
          <w:sz w:val="24"/>
          <w:szCs w:val="24"/>
          <w:lang w:val="hy-AM"/>
        </w:rPr>
        <w:t>1.2.</w:t>
      </w:r>
      <w:r w:rsidRPr="00AA5BD2">
        <w:rPr>
          <w:rFonts w:ascii="GHEA Grapalat" w:hAnsi="GHEA Grapalat"/>
          <w:sz w:val="24"/>
          <w:szCs w:val="24"/>
          <w:lang w:val="hy-AM"/>
        </w:rPr>
        <w:tab/>
      </w:r>
      <w:r w:rsidRPr="00AA5BD2">
        <w:rPr>
          <w:rFonts w:ascii="GHEA Grapalat" w:hAnsi="GHEA Grapalat"/>
          <w:sz w:val="24"/>
          <w:szCs w:val="24"/>
        </w:rPr>
        <w:t xml:space="preserve">В рамках настоящей процедуры </w:t>
      </w:r>
      <w:r>
        <w:rPr>
          <w:rFonts w:ascii="GHEA Grapalat" w:hAnsi="GHEA Grapalat"/>
          <w:sz w:val="24"/>
          <w:szCs w:val="24"/>
        </w:rPr>
        <w:t>предоплат</w:t>
      </w:r>
      <w:r>
        <w:rPr>
          <w:rFonts w:ascii="GHEA Grapalat" w:hAnsi="GHEA Grapalat"/>
          <w:sz w:val="24"/>
          <w:szCs w:val="24"/>
          <w:lang w:val="en-US"/>
        </w:rPr>
        <w:t>a</w:t>
      </w:r>
      <w:r w:rsidRPr="00C90F08">
        <w:rPr>
          <w:rFonts w:ascii="GHEA Grapalat" w:hAnsi="GHEA Grapalat"/>
          <w:sz w:val="24"/>
          <w:szCs w:val="24"/>
        </w:rPr>
        <w:t xml:space="preserve">  не</w:t>
      </w:r>
      <w:r w:rsidRPr="00C7414E">
        <w:rPr>
          <w:rFonts w:ascii="GHEA Grapalat" w:hAnsi="GHEA Grapalat"/>
          <w:sz w:val="24"/>
          <w:szCs w:val="24"/>
        </w:rPr>
        <w:t xml:space="preserve"> </w:t>
      </w:r>
      <w:r w:rsidRPr="00AA5BD2">
        <w:rPr>
          <w:rFonts w:ascii="GHEA Grapalat" w:hAnsi="GHEA Grapalat"/>
          <w:sz w:val="24"/>
          <w:szCs w:val="24"/>
        </w:rPr>
        <w:t>предоставл</w:t>
      </w:r>
      <w:r w:rsidRPr="00C90F08">
        <w:rPr>
          <w:rFonts w:ascii="GHEA Grapalat" w:hAnsi="GHEA Grapalat"/>
          <w:sz w:val="24"/>
          <w:szCs w:val="24"/>
        </w:rPr>
        <w:t>я</w:t>
      </w:r>
      <w:r w:rsidRPr="00BA62C5">
        <w:rPr>
          <w:rFonts w:ascii="GHEA Grapalat" w:hAnsi="GHEA Grapalat"/>
          <w:sz w:val="24"/>
          <w:szCs w:val="24"/>
        </w:rPr>
        <w:t>е</w:t>
      </w:r>
      <w:r w:rsidRPr="00C90F08">
        <w:rPr>
          <w:rFonts w:ascii="GHEA Grapalat" w:hAnsi="GHEA Grapalat"/>
          <w:sz w:val="24"/>
          <w:szCs w:val="24"/>
        </w:rPr>
        <w:t>ться</w:t>
      </w:r>
      <w:r w:rsidRPr="00AA5BD2">
        <w:rPr>
          <w:rFonts w:ascii="GHEA Grapalat" w:hAnsi="GHEA Grapalat"/>
          <w:sz w:val="24"/>
          <w:szCs w:val="24"/>
        </w:rPr>
        <w:t>:</w:t>
      </w:r>
    </w:p>
    <w:p w:rsidR="001D58BE" w:rsidRPr="009044F1" w:rsidRDefault="001D58BE" w:rsidP="001D58BE">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договором.</w:t>
      </w:r>
      <w:r>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0A5E21" w:rsidRPr="009044F1" w:rsidRDefault="000A5E21" w:rsidP="000A5E21">
      <w:pPr>
        <w:widowControl w:val="0"/>
        <w:spacing w:after="160"/>
        <w:ind w:firstLine="567"/>
        <w:jc w:val="center"/>
        <w:rPr>
          <w:rFonts w:ascii="GHEA Grapalat" w:hAnsi="GHEA Grapalat" w:cs="Sylfaen"/>
          <w:i/>
        </w:rPr>
      </w:pPr>
    </w:p>
    <w:p w:rsidR="000A5E21" w:rsidRPr="009044F1" w:rsidRDefault="000A5E21" w:rsidP="000A5E21">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0A5E21" w:rsidRPr="009044F1" w:rsidRDefault="000A5E21" w:rsidP="000A5E21">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0A5E21" w:rsidRPr="009044F1" w:rsidRDefault="000A5E21" w:rsidP="000A5E21">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0A5E21" w:rsidRPr="003240F7" w:rsidRDefault="000A5E21" w:rsidP="000A5E21">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Pr="00DF081E">
        <w:rPr>
          <w:rFonts w:ascii="GHEA Grapalat" w:hAnsi="GHEA Grapalat"/>
        </w:rPr>
        <w:t>погашена или отменена</w:t>
      </w:r>
      <w:r>
        <w:rPr>
          <w:rFonts w:ascii="GHEA Grapalat" w:hAnsi="GHEA Grapalat"/>
        </w:rPr>
        <w:t>;</w:t>
      </w:r>
    </w:p>
    <w:p w:rsidR="000A5E21" w:rsidRPr="009044F1" w:rsidRDefault="000A5E21" w:rsidP="000A5E21">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 xml:space="preserve">в отношении которых  административный акт, устанавливающий </w:t>
      </w:r>
      <w:r>
        <w:rPr>
          <w:rFonts w:ascii="GHEA Grapalat" w:hAnsi="GHEA Grapalat"/>
        </w:rPr>
        <w:lastRenderedPageBreak/>
        <w:t>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0A5E21" w:rsidRPr="009044F1" w:rsidRDefault="000A5E21" w:rsidP="000A5E21">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0A5E21" w:rsidRPr="009044F1" w:rsidRDefault="000A5E21" w:rsidP="000A5E21">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0A5E21" w:rsidRDefault="000A5E21" w:rsidP="000A5E21">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0A5E21" w:rsidRPr="006622A4" w:rsidRDefault="000A5E21" w:rsidP="000A5E21">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0A5E21" w:rsidRPr="006622A4" w:rsidRDefault="000A5E21" w:rsidP="000A5E21">
      <w:pPr>
        <w:pStyle w:val="ListParagraph"/>
        <w:widowControl w:val="0"/>
        <w:numPr>
          <w:ilvl w:val="0"/>
          <w:numId w:val="34"/>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0A5E21" w:rsidRPr="006622A4" w:rsidRDefault="000A5E21" w:rsidP="000A5E21">
      <w:pPr>
        <w:pStyle w:val="ListParagraph"/>
        <w:widowControl w:val="0"/>
        <w:numPr>
          <w:ilvl w:val="0"/>
          <w:numId w:val="34"/>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0A5E21" w:rsidRPr="009044F1" w:rsidRDefault="000A5E21" w:rsidP="000A5E21">
      <w:pPr>
        <w:widowControl w:val="0"/>
        <w:tabs>
          <w:tab w:val="left" w:pos="1134"/>
        </w:tabs>
        <w:spacing w:after="160"/>
        <w:ind w:firstLine="567"/>
        <w:jc w:val="both"/>
        <w:rPr>
          <w:rFonts w:ascii="GHEA Grapalat" w:hAnsi="GHEA Grapalat" w:cs="Sylfaen"/>
        </w:rPr>
      </w:pPr>
    </w:p>
    <w:p w:rsidR="000A5E21" w:rsidRPr="009044F1" w:rsidRDefault="000A5E21" w:rsidP="000A5E21">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Pr="00574057">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0A5E21" w:rsidRPr="00FB71F0" w:rsidRDefault="000A5E21" w:rsidP="000A5E21">
      <w:pPr>
        <w:widowControl w:val="0"/>
        <w:tabs>
          <w:tab w:val="left" w:pos="1134"/>
        </w:tabs>
        <w:ind w:firstLine="567"/>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0A5E21" w:rsidRPr="009044F1" w:rsidRDefault="000A5E21" w:rsidP="000A5E21">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w:t>
      </w:r>
      <w:r w:rsidRPr="009044F1">
        <w:rPr>
          <w:rFonts w:ascii="GHEA Grapalat" w:hAnsi="GHEA Grapalat"/>
        </w:rPr>
        <w:lastRenderedPageBreak/>
        <w:t>(консорциумом).</w:t>
      </w:r>
    </w:p>
    <w:p w:rsidR="000A5E21" w:rsidRPr="009044F1" w:rsidRDefault="000A5E21" w:rsidP="000A5E21">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0A5E21" w:rsidRPr="009044F1" w:rsidRDefault="000A5E21" w:rsidP="000A5E2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0A5E21" w:rsidRPr="009044F1" w:rsidRDefault="000A5E21" w:rsidP="000A5E2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0A5E21" w:rsidRPr="009044F1" w:rsidRDefault="000A5E21" w:rsidP="000A5E2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0A5E21" w:rsidRPr="009044F1" w:rsidRDefault="000A5E21" w:rsidP="000A5E2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0A5E21" w:rsidRPr="009044F1" w:rsidRDefault="000A5E21" w:rsidP="000A5E2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0A5E21" w:rsidRPr="009044F1" w:rsidRDefault="000A5E21" w:rsidP="000A5E2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0A5E21" w:rsidRPr="008842CE" w:rsidRDefault="000A5E21" w:rsidP="000A5E2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0A5E21" w:rsidRPr="009044F1" w:rsidRDefault="000A5E21" w:rsidP="000A5E2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0A5E21" w:rsidRPr="009044F1" w:rsidRDefault="000A5E21" w:rsidP="000A5E2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0A5E21" w:rsidRPr="009044F1" w:rsidRDefault="000A5E21" w:rsidP="000A5E21">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w:t>
      </w:r>
      <w:r w:rsidRPr="009044F1">
        <w:rPr>
          <w:rFonts w:ascii="GHEA Grapalat" w:hAnsi="GHEA Grapalat"/>
          <w:color w:val="000000"/>
        </w:rPr>
        <w:lastRenderedPageBreak/>
        <w:t>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0A5E21" w:rsidRPr="009044F1" w:rsidRDefault="000A5E21" w:rsidP="000A5E2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0A5E21" w:rsidRPr="009044F1" w:rsidRDefault="000A5E21" w:rsidP="000A5E21">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0A5E21" w:rsidRPr="00385769" w:rsidRDefault="000A5E21" w:rsidP="000A5E21">
      <w:pPr>
        <w:widowControl w:val="0"/>
        <w:tabs>
          <w:tab w:val="left" w:pos="1134"/>
        </w:tabs>
        <w:spacing w:after="160"/>
        <w:ind w:firstLine="567"/>
        <w:jc w:val="both"/>
        <w:rPr>
          <w:rFonts w:ascii="GHEA Grapalat" w:hAnsi="GHEA Grapalat" w:cs="Arial Armenian"/>
          <w:b/>
        </w:rPr>
      </w:pPr>
      <w:r w:rsidRPr="008C6669">
        <w:rPr>
          <w:rFonts w:ascii="GHEA Grapalat" w:hAnsi="GHEA Grapalat"/>
        </w:rPr>
        <w:t>2.4.</w:t>
      </w:r>
      <w:r w:rsidRPr="008C6669">
        <w:rPr>
          <w:rFonts w:ascii="GHEA Grapalat" w:hAnsi="GHEA Grapalat"/>
        </w:rPr>
        <w:tab/>
      </w:r>
      <w:r w:rsidRPr="00385769">
        <w:rPr>
          <w:rFonts w:ascii="GHEA Grapalat" w:hAnsi="GHEA Grapalat"/>
          <w:b/>
        </w:rPr>
        <w:t xml:space="preserve">Участник, в случае признания отобранным участником, представляет обеспечение квалификации в порядке и размере, установленными настоящим приглашением.. </w:t>
      </w:r>
    </w:p>
    <w:p w:rsidR="000A5E21" w:rsidRPr="009044F1" w:rsidRDefault="000A5E21" w:rsidP="000A5E21">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Pr>
          <w:rFonts w:ascii="GHEA Grapalat" w:hAnsi="GHEA Grapalat"/>
          <w:sz w:val="24"/>
          <w:szCs w:val="24"/>
        </w:rPr>
        <w:t xml:space="preserve"> субподряда</w:t>
      </w:r>
      <w:r w:rsidRPr="009044F1">
        <w:rPr>
          <w:rFonts w:ascii="GHEA Grapalat" w:hAnsi="GHEA Grapalat"/>
          <w:sz w:val="24"/>
          <w:szCs w:val="24"/>
        </w:rPr>
        <w:t>. Стороной договора</w:t>
      </w:r>
      <w:r>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rsidR="000A5E21" w:rsidRPr="009044F1" w:rsidRDefault="000A5E21" w:rsidP="000A5E21">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5E21" w:rsidRPr="009044F1" w:rsidRDefault="000A5E21" w:rsidP="000A5E21">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0A5E21" w:rsidRPr="00ED3BA4" w:rsidRDefault="000A5E21" w:rsidP="000A5E21">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5E21" w:rsidRPr="009044F1" w:rsidRDefault="000A5E21" w:rsidP="000A5E21">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A5E21" w:rsidRPr="002E4BC5" w:rsidRDefault="000A5E21" w:rsidP="000A5E21">
      <w:pPr>
        <w:widowControl w:val="0"/>
        <w:spacing w:after="160"/>
        <w:jc w:val="center"/>
        <w:rPr>
          <w:rFonts w:ascii="GHEA Grapalat" w:hAnsi="GHEA Grapalat"/>
          <w:b/>
        </w:rPr>
      </w:pPr>
    </w:p>
    <w:p w:rsidR="000A5E21" w:rsidRPr="009044F1" w:rsidRDefault="000A5E21" w:rsidP="000A5E21">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rsidR="000A5E21" w:rsidRPr="009044F1" w:rsidRDefault="000A5E21" w:rsidP="000A5E21">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A5E21" w:rsidRPr="009044F1" w:rsidRDefault="000A5E21" w:rsidP="000A5E21">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w:t>
      </w:r>
      <w:r w:rsidRPr="009044F1">
        <w:rPr>
          <w:rFonts w:ascii="GHEA Grapalat" w:hAnsi="GHEA Grapalat"/>
        </w:rPr>
        <w:lastRenderedPageBreak/>
        <w:t>календарных дней, следующих за днем получения запроса</w:t>
      </w:r>
      <w:r>
        <w:rPr>
          <w:rStyle w:val="FootnoteReference"/>
          <w:rFonts w:ascii="GHEA Grapalat" w:hAnsi="GHEA Grapalat"/>
        </w:rPr>
        <w:footnoteReference w:customMarkFollows="1" w:id="1"/>
        <w:t>5</w:t>
      </w:r>
      <w:r w:rsidRPr="009044F1">
        <w:rPr>
          <w:rFonts w:ascii="GHEA Grapalat" w:hAnsi="GHEA Grapalat"/>
        </w:rPr>
        <w:t>.</w:t>
      </w:r>
      <w:r>
        <w:rPr>
          <w:rFonts w:ascii="GHEA Grapalat" w:hAnsi="GHEA Grapalat"/>
        </w:rPr>
        <w:t xml:space="preserve"> </w:t>
      </w:r>
    </w:p>
    <w:p w:rsidR="000A5E21" w:rsidRPr="009044F1" w:rsidRDefault="000A5E21" w:rsidP="000A5E21">
      <w:pPr>
        <w:widowControl w:val="0"/>
        <w:tabs>
          <w:tab w:val="left" w:pos="1134"/>
        </w:tabs>
        <w:spacing w:after="160"/>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0A5E21" w:rsidRPr="00204EEA" w:rsidRDefault="000A5E21" w:rsidP="000A5E21">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A5E21" w:rsidRDefault="000A5E21" w:rsidP="000A5E21">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0A5E21" w:rsidRPr="000811C1" w:rsidRDefault="000A5E21" w:rsidP="000A5E21">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 xml:space="preserve">В </w:t>
      </w:r>
      <w:r w:rsidRPr="00750FFF">
        <w:rPr>
          <w:rFonts w:ascii="GHEA Grapalat" w:hAnsi="GHEA Grapalat"/>
          <w:lang w:val="hy-AM"/>
        </w:rPr>
        <w:lastRenderedPageBreak/>
        <w:t>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0A5E21" w:rsidRPr="00385769" w:rsidRDefault="000A5E21" w:rsidP="000A5E21">
      <w:pPr>
        <w:widowControl w:val="0"/>
        <w:tabs>
          <w:tab w:val="left" w:pos="1134"/>
        </w:tabs>
        <w:autoSpaceDE w:val="0"/>
        <w:autoSpaceDN w:val="0"/>
        <w:adjustRightInd w:val="0"/>
        <w:spacing w:after="160"/>
        <w:ind w:firstLine="567"/>
        <w:jc w:val="both"/>
        <w:rPr>
          <w:rFonts w:ascii="GHEA Grapalat" w:hAnsi="GHEA Grapalat" w:cs="Arial Unicode"/>
          <w:b/>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этих изменениях.</w:t>
      </w:r>
      <w:r w:rsidRPr="00385769">
        <w:rPr>
          <w:rFonts w:ascii="GHEA Grapalat" w:hAnsi="GHEA Grapalat"/>
          <w:b/>
        </w:rPr>
        <w:t xml:space="preserve">. </w:t>
      </w:r>
    </w:p>
    <w:p w:rsidR="000A5E21" w:rsidRPr="002E4BC5" w:rsidRDefault="000A5E21" w:rsidP="000A5E21">
      <w:pPr>
        <w:widowControl w:val="0"/>
        <w:spacing w:after="160"/>
        <w:jc w:val="center"/>
        <w:rPr>
          <w:rFonts w:ascii="GHEA Grapalat" w:hAnsi="GHEA Grapalat"/>
          <w:b/>
        </w:rPr>
      </w:pPr>
    </w:p>
    <w:p w:rsidR="000A5E21" w:rsidRPr="002E4BC5" w:rsidRDefault="000A5E21" w:rsidP="000A5E21">
      <w:pPr>
        <w:widowControl w:val="0"/>
        <w:spacing w:after="160"/>
        <w:jc w:val="center"/>
        <w:rPr>
          <w:rFonts w:ascii="GHEA Grapalat" w:hAnsi="GHEA Grapalat"/>
          <w:b/>
        </w:rPr>
      </w:pPr>
    </w:p>
    <w:p w:rsidR="000A5E21" w:rsidRPr="002E4BC5" w:rsidRDefault="000A5E21" w:rsidP="000A5E21">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A5E21" w:rsidRPr="009044F1" w:rsidRDefault="000A5E21" w:rsidP="000A5E21">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A5E21" w:rsidRPr="009044F1" w:rsidRDefault="000A5E21" w:rsidP="000A5E21">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0A5E21" w:rsidRPr="009044F1" w:rsidRDefault="000A5E21" w:rsidP="000A5E21">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A5E21" w:rsidRPr="005114D0" w:rsidRDefault="000A5E21" w:rsidP="000A5E21">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0A5E21" w:rsidRDefault="000A5E21" w:rsidP="000A5E21">
      <w:pPr>
        <w:pStyle w:val="BodyTextIndent2"/>
        <w:widowControl w:val="0"/>
        <w:tabs>
          <w:tab w:val="left" w:pos="1134"/>
        </w:tabs>
        <w:spacing w:after="160" w:line="240" w:lineRule="auto"/>
        <w:ind w:firstLine="567"/>
        <w:rPr>
          <w:rFonts w:ascii="GHEA Grapalat" w:hAnsi="GHEA Grapalat"/>
          <w:b/>
          <w:sz w:val="24"/>
          <w:szCs w:val="24"/>
        </w:rPr>
      </w:pPr>
      <w:r>
        <w:rPr>
          <w:rFonts w:ascii="GHEA Grapalat" w:hAnsi="GHEA Grapalat"/>
          <w:sz w:val="24"/>
          <w:szCs w:val="24"/>
        </w:rPr>
        <w:t>4.2.</w:t>
      </w:r>
      <w:r>
        <w:rPr>
          <w:rFonts w:ascii="GHEA Grapalat" w:hAnsi="GHEA Grapalat"/>
          <w:sz w:val="24"/>
          <w:szCs w:val="24"/>
        </w:rPr>
        <w:tab/>
      </w:r>
      <w:r>
        <w:rPr>
          <w:rFonts w:ascii="GHEA Grapalat" w:hAnsi="GHEA Grapalat"/>
          <w:b/>
          <w:sz w:val="24"/>
          <w:szCs w:val="24"/>
        </w:rPr>
        <w:t>Заявки на процедуру необходимо представить в комиссию по адресу  РА г.Ереван, ул. Бузанда 1/4, не позднее, чем 1</w:t>
      </w:r>
      <w:r w:rsidR="00D1321E" w:rsidRPr="004112BF">
        <w:rPr>
          <w:rFonts w:ascii="GHEA Grapalat" w:hAnsi="GHEA Grapalat"/>
          <w:b/>
          <w:sz w:val="24"/>
          <w:szCs w:val="24"/>
        </w:rPr>
        <w:t>1</w:t>
      </w:r>
      <w:r>
        <w:rPr>
          <w:rFonts w:ascii="GHEA Grapalat" w:hAnsi="GHEA Grapalat"/>
          <w:b/>
          <w:sz w:val="24"/>
          <w:szCs w:val="24"/>
        </w:rPr>
        <w:t xml:space="preserve">:00  часов </w:t>
      </w:r>
      <w:r w:rsidR="00D1321E">
        <w:rPr>
          <w:rFonts w:ascii="GHEA Grapalat" w:hAnsi="GHEA Grapalat"/>
          <w:b/>
          <w:sz w:val="24"/>
          <w:szCs w:val="24"/>
        </w:rPr>
        <w:t>15</w:t>
      </w:r>
      <w:r>
        <w:rPr>
          <w:rFonts w:ascii="GHEA Grapalat" w:hAnsi="GHEA Grapalat"/>
          <w:b/>
          <w:sz w:val="24"/>
          <w:szCs w:val="24"/>
        </w:rPr>
        <w:t xml:space="preserve">-го  дня с даты опубликования в бюллетене объявления и приглашения на настоящую процедуру. </w:t>
      </w:r>
    </w:p>
    <w:p w:rsidR="000A5E21" w:rsidRPr="006259BB" w:rsidRDefault="000A5E21" w:rsidP="000A5E21">
      <w:pPr>
        <w:pStyle w:val="BodyTextIndent2"/>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sidRPr="00440431">
        <w:rPr>
          <w:rFonts w:ascii="GHEA Grapalat" w:hAnsi="GHEA Grapalat"/>
          <w:sz w:val="24"/>
          <w:szCs w:val="24"/>
        </w:rPr>
        <w:t xml:space="preserve"> Наринэ Абраамян.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A5E21" w:rsidRPr="002E4BC5" w:rsidRDefault="000A5E21" w:rsidP="000A5E21">
      <w:pPr>
        <w:pStyle w:val="BodyTextIndent2"/>
        <w:widowControl w:val="0"/>
        <w:tabs>
          <w:tab w:val="left" w:pos="1134"/>
        </w:tabs>
        <w:spacing w:after="160" w:line="240" w:lineRule="auto"/>
        <w:ind w:firstLine="567"/>
        <w:rPr>
          <w:rFonts w:ascii="GHEA Grapalat" w:hAnsi="GHEA Grapalat"/>
          <w:sz w:val="24"/>
          <w:szCs w:val="24"/>
        </w:rPr>
      </w:pPr>
    </w:p>
    <w:p w:rsidR="000A5E21" w:rsidRDefault="000A5E21" w:rsidP="000A5E21">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4.3.</w:t>
      </w:r>
      <w:r>
        <w:rPr>
          <w:rFonts w:ascii="GHEA Grapalat" w:hAnsi="GHEA Grapalat"/>
          <w:sz w:val="24"/>
          <w:szCs w:val="24"/>
        </w:rPr>
        <w:tab/>
        <w:t>В заявке участник представляет:</w:t>
      </w:r>
    </w:p>
    <w:p w:rsidR="000A5E21" w:rsidRDefault="000A5E21" w:rsidP="000A5E21">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rsidR="000A5E21" w:rsidRDefault="000A5E21" w:rsidP="000A5E21">
      <w:pPr>
        <w:jc w:val="both"/>
        <w:rPr>
          <w:rFonts w:ascii="GHEA Grapalat" w:hAnsi="GHEA Grapalat"/>
        </w:rPr>
      </w:pPr>
      <w:r>
        <w:rPr>
          <w:rFonts w:ascii="GHEA Grapalat" w:hAnsi="GHEA Grapalat"/>
        </w:rPr>
        <w:t xml:space="preserve">   а) удостоверение соответствия его данных и данных аффилированных с ним лиц требованиям права участия, установленным настоящим приглашением;</w:t>
      </w:r>
    </w:p>
    <w:p w:rsidR="000A5E21" w:rsidRDefault="000A5E21" w:rsidP="000A5E21">
      <w:pPr>
        <w:jc w:val="both"/>
        <w:rPr>
          <w:rFonts w:ascii="GHEA Grapalat" w:hAnsi="GHEA Grapalat"/>
        </w:rPr>
      </w:pPr>
      <w:r>
        <w:rPr>
          <w:rFonts w:ascii="GHEA Grapalat" w:hAnsi="GHEA Grapalat"/>
        </w:rPr>
        <w:lastRenderedPageBreak/>
        <w:t xml:space="preserve">   б) удостоверение об обязательстве предоставления обеспечения квалификации в в порядке и сроки, установленные настоящим приглашением в случае признания отобранным участником    </w:t>
      </w:r>
    </w:p>
    <w:p w:rsidR="000A5E21" w:rsidRDefault="000A5E21" w:rsidP="000A5E21">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0A5E21" w:rsidRDefault="000A5E21" w:rsidP="000A5E21">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A5E21" w:rsidRDefault="000A5E21" w:rsidP="000A5E21">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pacing w:val="-6"/>
          <w:sz w:val="24"/>
          <w:szCs w:val="24"/>
        </w:rPr>
        <w:t>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информация,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sz w:val="24"/>
          <w:szCs w:val="24"/>
          <w:vertAlign w:val="superscript"/>
          <w:lang w:val="hy-AM"/>
        </w:rPr>
        <w:t>6.1</w:t>
      </w:r>
      <w:r>
        <w:rPr>
          <w:rFonts w:ascii="GHEA Grapalat" w:hAnsi="GHEA Grapalat"/>
        </w:rPr>
        <w:t xml:space="preserve">  </w:t>
      </w:r>
    </w:p>
    <w:p w:rsidR="000A5E21" w:rsidRDefault="000A5E21" w:rsidP="000A5E21">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утвержденное им ценовое предложение;</w:t>
      </w:r>
    </w:p>
    <w:p w:rsidR="000A5E21" w:rsidRDefault="000A5E21" w:rsidP="000A5E2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 при закупке строительных работ:</w:t>
      </w:r>
    </w:p>
    <w:p w:rsidR="000A5E21" w:rsidRPr="001549E1" w:rsidRDefault="000A5E21" w:rsidP="000A5E21">
      <w:pPr>
        <w:pStyle w:val="HTMLPreformatted"/>
        <w:shd w:val="clear" w:color="auto" w:fill="F8F9FA"/>
        <w:jc w:val="both"/>
        <w:rPr>
          <w:rFonts w:ascii="GHEA Grapalat" w:hAnsi="GHEA Grapalat"/>
          <w:b/>
          <w:sz w:val="24"/>
          <w:szCs w:val="24"/>
          <w:lang w:val="ru-RU"/>
        </w:rPr>
      </w:pPr>
      <w:r w:rsidRPr="001549E1">
        <w:rPr>
          <w:rFonts w:ascii="GHEA Grapalat" w:hAnsi="GHEA Grapalat" w:cs="Times New Roman"/>
          <w:b/>
          <w:sz w:val="24"/>
          <w:szCs w:val="24"/>
          <w:lang w:val="ru-RU" w:eastAsia="ru-RU" w:bidi="ru-RU"/>
        </w:rPr>
        <w:t>утвержденое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подтверждается отдельным приложением к заключаемому договору</w:t>
      </w:r>
      <w:r w:rsidRPr="001549E1">
        <w:rPr>
          <w:rStyle w:val="FootnoteReference"/>
          <w:rFonts w:ascii="GHEA Grapalat" w:hAnsi="GHEA Grapalat"/>
          <w:b/>
          <w:sz w:val="24"/>
          <w:szCs w:val="24"/>
          <w:lang w:val="ru-RU"/>
        </w:rPr>
        <w:footnoteReference w:customMarkFollows="1" w:id="2"/>
        <w:t>8</w:t>
      </w:r>
      <w:r w:rsidRPr="001549E1">
        <w:rPr>
          <w:rFonts w:ascii="GHEA Grapalat" w:hAnsi="GHEA Grapalat"/>
          <w:b/>
          <w:sz w:val="24"/>
          <w:szCs w:val="24"/>
          <w:vertAlign w:val="superscript"/>
          <w:lang w:val="ru-RU"/>
        </w:rPr>
        <w:t xml:space="preserve"> </w:t>
      </w:r>
      <w:r w:rsidRPr="001549E1">
        <w:rPr>
          <w:rFonts w:ascii="GHEA Grapalat" w:hAnsi="GHEA Grapalat"/>
          <w:b/>
          <w:sz w:val="24"/>
          <w:szCs w:val="24"/>
          <w:lang w:val="ru-RU"/>
        </w:rPr>
        <w:t>.</w:t>
      </w:r>
    </w:p>
    <w:p w:rsidR="000A5E21" w:rsidRDefault="000A5E21" w:rsidP="000A5E21">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копию договора субподряда и данные лица, являющегося стороной этого договора, если заключаемый договор будет исполняться через субподряд;</w:t>
      </w:r>
    </w:p>
    <w:p w:rsidR="000A5E21" w:rsidRDefault="000A5E21" w:rsidP="000A5E21">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6)</w:t>
      </w:r>
      <w:r>
        <w:rPr>
          <w:rFonts w:ascii="GHEA Grapalat" w:hAnsi="GHEA Grapalat"/>
          <w:sz w:val="24"/>
          <w:szCs w:val="24"/>
        </w:rPr>
        <w:tab/>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0A5E21" w:rsidRDefault="000A5E21" w:rsidP="000A5E21">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0A5E21" w:rsidRDefault="000A5E21" w:rsidP="000A5E21">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0A5E21" w:rsidRDefault="000A5E21" w:rsidP="000A5E21">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0A5E21" w:rsidRDefault="000A5E21" w:rsidP="000A5E21">
      <w:pPr>
        <w:pStyle w:val="norm"/>
        <w:widowControl w:val="0"/>
        <w:tabs>
          <w:tab w:val="left" w:pos="1134"/>
        </w:tabs>
        <w:spacing w:after="160" w:line="240" w:lineRule="auto"/>
        <w:ind w:firstLine="567"/>
        <w:rPr>
          <w:rFonts w:ascii="GHEA Grapalat" w:hAnsi="GHEA Grapalat" w:cs="Sylfaen"/>
          <w:sz w:val="24"/>
          <w:szCs w:val="24"/>
        </w:rPr>
      </w:pPr>
    </w:p>
    <w:p w:rsidR="000A5E21" w:rsidRDefault="000A5E21" w:rsidP="000A5E21">
      <w:pPr>
        <w:rPr>
          <w:rFonts w:ascii="GHEA Grapalat" w:hAnsi="GHEA Grapalat"/>
          <w:b/>
        </w:rPr>
      </w:pPr>
    </w:p>
    <w:p w:rsidR="000A5E21" w:rsidRDefault="000A5E21" w:rsidP="000A5E21">
      <w:pPr>
        <w:widowControl w:val="0"/>
        <w:spacing w:after="160"/>
        <w:jc w:val="center"/>
        <w:rPr>
          <w:rFonts w:ascii="GHEA Grapalat" w:hAnsi="GHEA Grapalat"/>
          <w:b/>
        </w:rPr>
      </w:pPr>
      <w:r>
        <w:rPr>
          <w:rFonts w:ascii="GHEA Grapalat" w:hAnsi="GHEA Grapalat"/>
          <w:b/>
        </w:rPr>
        <w:t xml:space="preserve">5.ЦЕНОВОЕ ПРЕДЛОЖЕНИЕ ЗАЯВКИ </w:t>
      </w:r>
    </w:p>
    <w:p w:rsidR="000A5E21" w:rsidRDefault="000A5E21" w:rsidP="000A5E21">
      <w:pPr>
        <w:widowControl w:val="0"/>
        <w:spacing w:after="160"/>
        <w:jc w:val="center"/>
        <w:rPr>
          <w:rFonts w:ascii="GHEA Grapalat" w:hAnsi="GHEA Grapalat" w:cs="Arial"/>
          <w:b/>
        </w:rPr>
      </w:pPr>
    </w:p>
    <w:p w:rsidR="000A5E21" w:rsidRDefault="000A5E21" w:rsidP="000A5E21">
      <w:pPr>
        <w:widowControl w:val="0"/>
        <w:tabs>
          <w:tab w:val="left" w:pos="1134"/>
        </w:tabs>
        <w:spacing w:after="160"/>
        <w:ind w:firstLine="567"/>
        <w:jc w:val="both"/>
        <w:rPr>
          <w:rFonts w:ascii="GHEA Grapalat" w:hAnsi="GHEA Grapalat"/>
        </w:rPr>
      </w:pPr>
      <w:r>
        <w:rPr>
          <w:rFonts w:ascii="GHEA Grapalat" w:hAnsi="GHEA Grapalat"/>
        </w:rPr>
        <w:t>5.1.</w:t>
      </w:r>
      <w:r>
        <w:rPr>
          <w:rFonts w:ascii="GHEA Grapalat" w:hAnsi="GHEA Grapalat"/>
        </w:rPr>
        <w:tab/>
        <w:t>Предлагаемая цена помимо стоимости работ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0A5E21" w:rsidRDefault="000A5E21" w:rsidP="000A5E21">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5.2.</w:t>
      </w:r>
      <w:r>
        <w:rPr>
          <w:rFonts w:ascii="GHEA Grapalat" w:hAnsi="GHEA Grapalat"/>
          <w:sz w:val="24"/>
          <w:szCs w:val="24"/>
        </w:rPr>
        <w:tab/>
        <w:t>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При этом:</w:t>
      </w:r>
    </w:p>
    <w:p w:rsidR="000A5E21" w:rsidRDefault="000A5E21" w:rsidP="000A5E21">
      <w:pPr>
        <w:pStyle w:val="HTMLPreformatted"/>
        <w:shd w:val="clear" w:color="auto" w:fill="F8F9FA"/>
        <w:jc w:val="both"/>
        <w:rPr>
          <w:rFonts w:ascii="GHEA Grapalat" w:hAnsi="GHEA Grapalat" w:cs="Times New Roman"/>
          <w:sz w:val="24"/>
          <w:szCs w:val="24"/>
          <w:lang w:val="ru-RU" w:eastAsia="ru-RU" w:bidi="ru-RU"/>
        </w:rPr>
      </w:pPr>
      <w:r>
        <w:rPr>
          <w:rFonts w:ascii="GHEA Grapalat" w:hAnsi="GHEA Grapalat" w:cs="Times New Roman"/>
          <w:sz w:val="24"/>
          <w:szCs w:val="24"/>
          <w:lang w:val="ru-RU" w:eastAsia="ru-RU" w:bidi="ru-RU"/>
        </w:rPr>
        <w:t>а. оценка и сравнение ценовых предложений участников осуществляются без учета суммы налога, указанного в настоящем пункте,</w:t>
      </w:r>
    </w:p>
    <w:p w:rsidR="000A5E21" w:rsidRPr="008F1C04" w:rsidRDefault="000A5E21" w:rsidP="000A5E21">
      <w:pPr>
        <w:pStyle w:val="HTMLPreformatted"/>
        <w:shd w:val="clear" w:color="auto" w:fill="F8F9FA"/>
        <w:jc w:val="both"/>
        <w:rPr>
          <w:rFonts w:ascii="GHEA Grapalat" w:hAnsi="GHEA Grapalat"/>
          <w:b/>
          <w:sz w:val="24"/>
          <w:szCs w:val="24"/>
          <w:lang w:val="ru-RU"/>
        </w:rPr>
      </w:pPr>
      <w:r w:rsidRPr="008F1C04">
        <w:rPr>
          <w:rFonts w:ascii="GHEA Grapalat" w:hAnsi="GHEA Grapalat" w:cs="Times New Roman"/>
          <w:b/>
          <w:sz w:val="24"/>
          <w:szCs w:val="24"/>
          <w:lang w:val="ru-RU" w:eastAsia="ru-RU" w:bidi="ru-RU"/>
        </w:rPr>
        <w:t xml:space="preserve">б.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r w:rsidRPr="008F1C04">
        <w:rPr>
          <w:rFonts w:ascii="GHEA Grapalat" w:hAnsi="GHEA Grapalat"/>
          <w:b/>
          <w:sz w:val="24"/>
          <w:szCs w:val="24"/>
          <w:lang w:val="ru-RU"/>
        </w:rPr>
        <w:t>ВС= ЦУ/СЦ</w:t>
      </w:r>
      <w:r w:rsidRPr="008F1C04">
        <w:rPr>
          <w:rFonts w:ascii="GHEA Grapalat" w:hAnsi="GHEA Grapalat"/>
          <w:b/>
          <w:sz w:val="24"/>
          <w:szCs w:val="24"/>
        </w:rPr>
        <w:t>x</w:t>
      </w:r>
      <w:r w:rsidRPr="008F1C04">
        <w:rPr>
          <w:rFonts w:ascii="GHEA Grapalat" w:hAnsi="GHEA Grapalat"/>
          <w:b/>
          <w:sz w:val="24"/>
          <w:szCs w:val="24"/>
          <w:lang w:val="ru-RU"/>
        </w:rPr>
        <w:t>ОР где:</w:t>
      </w:r>
    </w:p>
    <w:p w:rsidR="000A5E21" w:rsidRPr="008F1C04" w:rsidRDefault="000A5E21" w:rsidP="000A5E21">
      <w:pPr>
        <w:pStyle w:val="norm"/>
        <w:widowControl w:val="0"/>
        <w:spacing w:after="160" w:line="240" w:lineRule="auto"/>
        <w:ind w:firstLine="567"/>
        <w:contextualSpacing/>
        <w:rPr>
          <w:rFonts w:ascii="GHEA Grapalat" w:hAnsi="GHEA Grapalat"/>
          <w:b/>
          <w:sz w:val="24"/>
          <w:szCs w:val="24"/>
        </w:rPr>
      </w:pPr>
    </w:p>
    <w:p w:rsidR="000A5E21" w:rsidRPr="008F1C04" w:rsidRDefault="000A5E21" w:rsidP="000A5E21">
      <w:pPr>
        <w:pStyle w:val="norm"/>
        <w:widowControl w:val="0"/>
        <w:spacing w:after="160" w:line="240" w:lineRule="auto"/>
        <w:ind w:firstLine="567"/>
        <w:contextualSpacing/>
        <w:rPr>
          <w:rFonts w:ascii="GHEA Grapalat" w:hAnsi="GHEA Grapalat"/>
          <w:b/>
          <w:sz w:val="24"/>
          <w:szCs w:val="24"/>
        </w:rPr>
      </w:pPr>
      <w:r w:rsidRPr="008F1C04">
        <w:rPr>
          <w:rFonts w:ascii="GHEA Grapalat" w:hAnsi="GHEA Grapalat"/>
          <w:b/>
          <w:sz w:val="24"/>
          <w:szCs w:val="24"/>
        </w:rPr>
        <w:t>ЦУ -</w:t>
      </w:r>
      <w:r w:rsidRPr="008F1C04">
        <w:rPr>
          <w:rStyle w:val="y2iqfc"/>
          <w:rFonts w:ascii="inherit" w:hAnsi="inherit"/>
          <w:b/>
          <w:color w:val="202124"/>
          <w:sz w:val="42"/>
          <w:szCs w:val="42"/>
        </w:rPr>
        <w:t xml:space="preserve"> </w:t>
      </w:r>
      <w:r w:rsidRPr="008F1C04">
        <w:rPr>
          <w:rFonts w:ascii="GHEA Grapalat" w:hAnsi="GHEA Grapalat"/>
          <w:b/>
          <w:sz w:val="24"/>
          <w:szCs w:val="24"/>
        </w:rPr>
        <w:t>цена,</w:t>
      </w:r>
      <w:r w:rsidRPr="008F1C04">
        <w:rPr>
          <w:rStyle w:val="y2iqfc"/>
          <w:rFonts w:ascii="inherit" w:hAnsi="inherit"/>
          <w:b/>
          <w:color w:val="202124"/>
          <w:sz w:val="42"/>
          <w:szCs w:val="42"/>
        </w:rPr>
        <w:t xml:space="preserve"> </w:t>
      </w:r>
      <w:r w:rsidRPr="008F1C04">
        <w:rPr>
          <w:rFonts w:ascii="GHEA Grapalat" w:hAnsi="GHEA Grapalat"/>
          <w:b/>
          <w:sz w:val="24"/>
          <w:szCs w:val="24"/>
        </w:rPr>
        <w:t>предложенная отобранным участником,</w:t>
      </w:r>
    </w:p>
    <w:p w:rsidR="000A5E21" w:rsidRPr="008F1C04" w:rsidRDefault="000A5E21" w:rsidP="000A5E21">
      <w:pPr>
        <w:pStyle w:val="norm"/>
        <w:widowControl w:val="0"/>
        <w:spacing w:after="160" w:line="240" w:lineRule="auto"/>
        <w:ind w:firstLine="567"/>
        <w:contextualSpacing/>
        <w:rPr>
          <w:rFonts w:ascii="GHEA Grapalat" w:hAnsi="GHEA Grapalat"/>
          <w:b/>
          <w:sz w:val="24"/>
          <w:szCs w:val="24"/>
        </w:rPr>
      </w:pPr>
      <w:r w:rsidRPr="008F1C04">
        <w:rPr>
          <w:rFonts w:ascii="GHEA Grapalat" w:hAnsi="GHEA Grapalat"/>
          <w:b/>
          <w:sz w:val="24"/>
          <w:szCs w:val="24"/>
        </w:rPr>
        <w:t>СЦ-сметная цена строительных работ, опубликованная в настоящем приглашении,</w:t>
      </w:r>
    </w:p>
    <w:p w:rsidR="000A5E21" w:rsidRPr="008F1C04" w:rsidRDefault="000A5E21" w:rsidP="000A5E21">
      <w:pPr>
        <w:pStyle w:val="norm"/>
        <w:widowControl w:val="0"/>
        <w:spacing w:after="160" w:line="240" w:lineRule="auto"/>
        <w:ind w:firstLine="567"/>
        <w:contextualSpacing/>
        <w:rPr>
          <w:rFonts w:ascii="GHEA Grapalat" w:hAnsi="GHEA Grapalat"/>
          <w:b/>
          <w:sz w:val="24"/>
          <w:szCs w:val="24"/>
        </w:rPr>
      </w:pPr>
      <w:r w:rsidRPr="008F1C04">
        <w:rPr>
          <w:rFonts w:ascii="GHEA Grapalat" w:hAnsi="GHEA Grapalat"/>
          <w:b/>
          <w:sz w:val="24"/>
          <w:szCs w:val="24"/>
        </w:rPr>
        <w:t>ОР - объем работ, представленный данным исполнительным актом, в денежном выражении,</w:t>
      </w:r>
    </w:p>
    <w:p w:rsidR="000A5E21" w:rsidRPr="008F1C04" w:rsidRDefault="000A5E21" w:rsidP="000A5E21">
      <w:pPr>
        <w:pStyle w:val="norm"/>
        <w:widowControl w:val="0"/>
        <w:tabs>
          <w:tab w:val="left" w:pos="1134"/>
        </w:tabs>
        <w:spacing w:after="160" w:line="240" w:lineRule="auto"/>
        <w:ind w:firstLine="567"/>
        <w:contextualSpacing/>
        <w:rPr>
          <w:rFonts w:ascii="GHEA Grapalat" w:hAnsi="GHEA Grapalat" w:cs="Sylfaen"/>
          <w:b/>
          <w:sz w:val="24"/>
          <w:szCs w:val="24"/>
        </w:rPr>
      </w:pPr>
      <w:r w:rsidRPr="008F1C04">
        <w:rPr>
          <w:rFonts w:ascii="GHEA Grapalat" w:hAnsi="GHEA Grapalat"/>
          <w:b/>
          <w:sz w:val="24"/>
          <w:szCs w:val="24"/>
        </w:rPr>
        <w:t>ВС-сумма, выплачиваемая за работы, указанные в объемной ведомость-смете.</w:t>
      </w:r>
      <w:r w:rsidRPr="008F1C04">
        <w:rPr>
          <w:rFonts w:ascii="GHEA Grapalat" w:hAnsi="GHEA Grapalat"/>
          <w:b/>
          <w:sz w:val="24"/>
          <w:szCs w:val="24"/>
          <w:vertAlign w:val="superscript"/>
        </w:rPr>
        <w:t>8</w:t>
      </w:r>
    </w:p>
    <w:p w:rsidR="000A5E21" w:rsidRDefault="000A5E21" w:rsidP="000A5E21">
      <w:pPr>
        <w:pStyle w:val="norm"/>
        <w:widowControl w:val="0"/>
        <w:spacing w:after="160" w:line="240" w:lineRule="auto"/>
        <w:ind w:firstLine="567"/>
        <w:contextualSpacing/>
        <w:rPr>
          <w:rFonts w:ascii="GHEA Grapalat" w:hAnsi="GHEA Grapalat" w:cs="Sylfaen"/>
          <w:sz w:val="24"/>
          <w:szCs w:val="24"/>
        </w:rPr>
      </w:pPr>
      <w:r>
        <w:rPr>
          <w:rFonts w:ascii="GHEA Grapalat" w:hAnsi="GHEA Grapalat"/>
          <w:sz w:val="24"/>
          <w:szCs w:val="24"/>
        </w:rPr>
        <w:t>Заявка участника не подлежит отклонению, если:</w:t>
      </w:r>
    </w:p>
    <w:p w:rsidR="000A5E21" w:rsidRDefault="000A5E21" w:rsidP="000A5E21">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rsidR="000A5E21" w:rsidRDefault="000A5E21" w:rsidP="000A5E21">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б.</w:t>
      </w:r>
      <w:r>
        <w:rPr>
          <w:rFonts w:ascii="GHEA Grapalat" w:hAnsi="GHEA Grapalat"/>
          <w:sz w:val="24"/>
          <w:szCs w:val="24"/>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0A5E21" w:rsidRDefault="000A5E21" w:rsidP="000A5E21">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в.</w:t>
      </w:r>
      <w:r>
        <w:rPr>
          <w:rFonts w:ascii="GHEA Grapalat" w:hAnsi="GHEA Grapalat"/>
          <w:sz w:val="24"/>
          <w:szCs w:val="24"/>
        </w:rPr>
        <w:tab/>
        <w:t>номер лота в ценовом предложении указан неверно, однако наименование предмета закупки заполнено правильно.</w:t>
      </w:r>
    </w:p>
    <w:p w:rsidR="000A5E21" w:rsidRDefault="000A5E21" w:rsidP="000A5E21">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t xml:space="preserve"> </w:t>
      </w:r>
      <w:r>
        <w:rPr>
          <w:rFonts w:ascii="GHEA Grapalat" w:hAnsi="GHEA Grapalat"/>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rsidR="000A5E21" w:rsidRDefault="000A5E21" w:rsidP="000A5E21">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t xml:space="preserve"> </w:t>
      </w:r>
      <w:r>
        <w:rPr>
          <w:rFonts w:ascii="GHEA Grapalat" w:hAnsi="GHEA Grapalat"/>
          <w:sz w:val="24"/>
          <w:szCs w:val="24"/>
        </w:rPr>
        <w:t>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0A5E21" w:rsidRDefault="000A5E21" w:rsidP="000A5E21">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t xml:space="preserve"> </w:t>
      </w:r>
      <w:r>
        <w:rPr>
          <w:rFonts w:ascii="GHEA Grapalat" w:hAnsi="GHEA Grapalat"/>
          <w:sz w:val="24"/>
          <w:szCs w:val="24"/>
        </w:rPr>
        <w:t>в суммах, заполненных буквами в графах ценового предложения, лумы указаны в цифрах.</w:t>
      </w:r>
    </w:p>
    <w:p w:rsidR="000A5E21" w:rsidRDefault="000A5E21" w:rsidP="000A5E21">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5.3.</w:t>
      </w:r>
      <w:r>
        <w:rPr>
          <w:rFonts w:ascii="GHEA Grapalat" w:hAnsi="GHEA Grapalat"/>
          <w:sz w:val="24"/>
          <w:szCs w:val="24"/>
        </w:rPr>
        <w:tab/>
      </w:r>
      <w:r w:rsidRPr="008F1C04">
        <w:rPr>
          <w:rFonts w:ascii="GHEA Grapalat" w:hAnsi="GHEA Grapalat"/>
          <w:b/>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Pr>
          <w:rFonts w:ascii="GHEA Grapalat" w:hAnsi="GHEA Grapalat"/>
          <w:sz w:val="24"/>
          <w:szCs w:val="24"/>
        </w:rPr>
        <w:t xml:space="preserve">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A5E21" w:rsidRDefault="000A5E21" w:rsidP="000A5E21">
      <w:pPr>
        <w:jc w:val="center"/>
        <w:rPr>
          <w:rFonts w:ascii="GHEA Grapalat" w:hAnsi="GHEA Grapalat"/>
          <w:b/>
        </w:rPr>
      </w:pPr>
    </w:p>
    <w:p w:rsidR="000A5E21" w:rsidRDefault="000A5E21" w:rsidP="000A5E21">
      <w:pPr>
        <w:jc w:val="center"/>
        <w:rPr>
          <w:rFonts w:ascii="GHEA Grapalat" w:hAnsi="GHEA Grapalat"/>
          <w:b/>
        </w:rPr>
      </w:pPr>
      <w:r>
        <w:rPr>
          <w:rFonts w:ascii="GHEA Grapalat" w:hAnsi="GHEA Grapalat"/>
          <w:b/>
        </w:rPr>
        <w:t xml:space="preserve">6. СРОК ДЕЙСТВИЯ ЗАЯВКИ, </w:t>
      </w:r>
      <w:r>
        <w:rPr>
          <w:rFonts w:ascii="GHEA Grapalat" w:hAnsi="GHEA Grapalat"/>
          <w:b/>
        </w:rPr>
        <w:br/>
        <w:t>ПОРЯДОК ВНЕСЕНИЯ ИЗМЕНЕНИЙ В ЗАЯВКИ И ИХ ОТЗЫВА</w:t>
      </w:r>
    </w:p>
    <w:p w:rsidR="000A5E21" w:rsidRDefault="000A5E21" w:rsidP="000A5E21">
      <w:pPr>
        <w:jc w:val="center"/>
        <w:rPr>
          <w:rFonts w:ascii="GHEA Grapalat" w:hAnsi="GHEA Grapalat"/>
          <w:b/>
        </w:rPr>
      </w:pPr>
    </w:p>
    <w:p w:rsidR="000A5E21" w:rsidRDefault="000A5E21" w:rsidP="000A5E21">
      <w:pPr>
        <w:pStyle w:val="BodyTextIndent"/>
        <w:widowControl w:val="0"/>
        <w:tabs>
          <w:tab w:val="left" w:pos="1134"/>
        </w:tabs>
        <w:spacing w:after="160" w:line="240" w:lineRule="auto"/>
        <w:ind w:firstLine="567"/>
        <w:rPr>
          <w:rFonts w:ascii="GHEA Grapalat" w:hAnsi="GHEA Grapalat"/>
          <w:i w:val="0"/>
          <w:sz w:val="24"/>
          <w:szCs w:val="24"/>
        </w:rPr>
      </w:pPr>
      <w:r>
        <w:rPr>
          <w:rFonts w:ascii="GHEA Grapalat" w:hAnsi="GHEA Grapalat"/>
          <w:i w:val="0"/>
          <w:sz w:val="24"/>
          <w:szCs w:val="24"/>
        </w:rPr>
        <w:t>6.1.</w:t>
      </w:r>
      <w:r>
        <w:rPr>
          <w:rFonts w:ascii="GHEA Grapalat" w:hAnsi="GHEA Grapalat"/>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A5E21" w:rsidRDefault="000A5E21" w:rsidP="000A5E21">
      <w:pPr>
        <w:pStyle w:val="BodyTextIndent"/>
        <w:widowControl w:val="0"/>
        <w:tabs>
          <w:tab w:val="left" w:pos="1134"/>
        </w:tabs>
        <w:spacing w:after="160" w:line="240" w:lineRule="auto"/>
        <w:ind w:firstLine="567"/>
        <w:rPr>
          <w:rFonts w:ascii="GHEA Grapalat" w:hAnsi="GHEA Grapalat" w:cs="Sylfaen"/>
          <w:i w:val="0"/>
          <w:sz w:val="24"/>
          <w:szCs w:val="24"/>
        </w:rPr>
      </w:pPr>
      <w:r>
        <w:rPr>
          <w:rFonts w:ascii="GHEA Grapalat" w:hAnsi="GHEA Grapalat"/>
          <w:i w:val="0"/>
          <w:sz w:val="24"/>
          <w:szCs w:val="24"/>
        </w:rPr>
        <w:t>6.2.</w:t>
      </w:r>
      <w:r>
        <w:rPr>
          <w:rFonts w:ascii="GHEA Grapalat" w:hAnsi="GHEA Grapalat"/>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A5E21" w:rsidRPr="009044F1" w:rsidRDefault="000A5E21" w:rsidP="000A5E21">
      <w:pPr>
        <w:widowControl w:val="0"/>
        <w:spacing w:after="160"/>
        <w:ind w:firstLine="567"/>
        <w:jc w:val="center"/>
        <w:rPr>
          <w:rFonts w:ascii="GHEA Grapalat" w:hAnsi="GHEA Grapalat"/>
          <w:b/>
        </w:rPr>
      </w:pP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45430">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w:t>
      </w:r>
      <w:r w:rsidR="000E21F2" w:rsidRPr="002B605C">
        <w:rPr>
          <w:rFonts w:ascii="GHEA Grapalat" w:hAnsi="GHEA Grapalat"/>
          <w:sz w:val="24"/>
          <w:szCs w:val="24"/>
        </w:rPr>
        <w:lastRenderedPageBreak/>
        <w:t xml:space="preserve">заявок </w:t>
      </w:r>
      <w:r w:rsidR="000E21F2" w:rsidRPr="009F3DC7">
        <w:rPr>
          <w:rFonts w:ascii="GHEA Grapalat" w:hAnsi="GHEA Grapalat"/>
          <w:sz w:val="24"/>
          <w:szCs w:val="24"/>
        </w:rPr>
        <w:t xml:space="preserve">на </w:t>
      </w:r>
      <w:r w:rsidR="00CA503F">
        <w:rPr>
          <w:rFonts w:ascii="GHEA Grapalat" w:hAnsi="GHEA Grapalat"/>
          <w:sz w:val="24"/>
          <w:szCs w:val="24"/>
        </w:rPr>
        <w:t>"</w:t>
      </w:r>
      <w:r w:rsidR="00E270C9">
        <w:rPr>
          <w:rFonts w:ascii="GHEA Grapalat" w:hAnsi="GHEA Grapalat"/>
          <w:sz w:val="24"/>
          <w:szCs w:val="24"/>
        </w:rPr>
        <w:t>1</w:t>
      </w:r>
      <w:r w:rsidR="00D1321E" w:rsidRPr="004112BF">
        <w:rPr>
          <w:rFonts w:ascii="GHEA Grapalat" w:hAnsi="GHEA Grapalat"/>
          <w:sz w:val="24"/>
          <w:szCs w:val="24"/>
        </w:rPr>
        <w:t>5</w:t>
      </w:r>
      <w:r w:rsidR="00CA503F">
        <w:rPr>
          <w:rFonts w:ascii="GHEA Grapalat" w:hAnsi="GHEA Grapalat"/>
          <w:sz w:val="24"/>
          <w:szCs w:val="24"/>
        </w:rPr>
        <w:t>"-ый день в 1</w:t>
      </w:r>
      <w:r w:rsidR="00D1321E" w:rsidRPr="004112BF">
        <w:rPr>
          <w:rFonts w:ascii="GHEA Grapalat" w:hAnsi="GHEA Grapalat"/>
          <w:sz w:val="24"/>
          <w:szCs w:val="24"/>
        </w:rPr>
        <w:t>1</w:t>
      </w:r>
      <w:r w:rsidR="00CA503F" w:rsidRPr="00CA503F">
        <w:rPr>
          <w:rFonts w:ascii="GHEA Grapalat" w:hAnsi="GHEA Grapalat"/>
          <w:sz w:val="24"/>
          <w:szCs w:val="24"/>
        </w:rPr>
        <w:t>:00</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623041">
        <w:rPr>
          <w:rFonts w:ascii="GHEA Grapalat" w:hAnsi="GHEA Grapalat"/>
        </w:rPr>
        <w:t xml:space="preserve"> </w:t>
      </w:r>
      <w:r w:rsidR="00623041">
        <w:rPr>
          <w:rFonts w:ascii="GHEA Grapalat" w:hAnsi="GHEA Grapalat"/>
        </w:rPr>
        <w:t xml:space="preserve">закупки </w:t>
      </w:r>
      <w:r w:rsidRPr="009F3DC7">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BodyTextIndent2"/>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E43288">
        <w:rPr>
          <w:rFonts w:ascii="GHEA Grapalat" w:hAnsi="GHEA Grapalat"/>
        </w:rPr>
        <w:t xml:space="preserve">пятнадцати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E43288">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110433">
        <w:rPr>
          <w:rFonts w:ascii="GHEA Grapalat" w:hAnsi="GHEA Grapalat"/>
        </w:rPr>
        <w:t xml:space="preserve"> </w:t>
      </w:r>
      <w:r w:rsidR="006C0B68">
        <w:rPr>
          <w:rFonts w:ascii="GHEA Grapalat" w:hAnsi="GHEA Grapalat"/>
        </w:rPr>
        <w:t xml:space="preserve">и/или </w:t>
      </w:r>
      <w:r w:rsidRPr="009044F1">
        <w:rPr>
          <w:rFonts w:ascii="GHEA Grapalat" w:hAnsi="GHEA Grapalat"/>
        </w:rPr>
        <w:t xml:space="preserve"> </w:t>
      </w:r>
      <w:r w:rsidR="00110433">
        <w:rPr>
          <w:rFonts w:ascii="GHEA Grapalat" w:hAnsi="GHEA Grapalat"/>
        </w:rPr>
        <w:t>обеспечение заявки,</w:t>
      </w:r>
      <w:r w:rsidR="003B16F5">
        <w:rPr>
          <w:rFonts w:ascii="GHEA Grapalat" w:hAnsi="GHEA Grapalat"/>
        </w:rPr>
        <w:t xml:space="preserve"> </w:t>
      </w:r>
      <w:r w:rsidRPr="009044F1">
        <w:rPr>
          <w:rFonts w:ascii="GHEA Grapalat" w:hAnsi="GHEA Grapalat"/>
        </w:rPr>
        <w:t>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1454D3">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9A0BDF">
        <w:rPr>
          <w:rFonts w:ascii="GHEA Grapalat" w:hAnsi="GHEA Grapalat"/>
          <w:sz w:val="24"/>
          <w:szCs w:val="24"/>
        </w:rPr>
        <w:t>и</w:t>
      </w:r>
      <w:r w:rsidR="00072575">
        <w:rPr>
          <w:rFonts w:ascii="GHEA Grapalat" w:hAnsi="GHEA Grapalat"/>
          <w:sz w:val="24"/>
          <w:szCs w:val="24"/>
        </w:rPr>
        <w:t xml:space="preserve"> </w:t>
      </w:r>
      <w:r w:rsidR="00072575" w:rsidRPr="003F64C5">
        <w:rPr>
          <w:rFonts w:ascii="GHEA Grapalat" w:hAnsi="GHEA Grapalat"/>
          <w:sz w:val="24"/>
          <w:szCs w:val="24"/>
        </w:rPr>
        <w:t>непризнанны</w:t>
      </w:r>
      <w:r w:rsidR="00072575">
        <w:rPr>
          <w:rFonts w:ascii="GHEA Grapalat" w:hAnsi="GHEA Grapalat"/>
          <w:sz w:val="24"/>
          <w:szCs w:val="24"/>
        </w:rPr>
        <w:t>х таковыми</w:t>
      </w:r>
      <w:r w:rsidR="009A0BDF">
        <w:rPr>
          <w:rFonts w:ascii="GHEA Grapalat" w:hAnsi="GHEA Grapalat"/>
          <w:sz w:val="24"/>
          <w:szCs w:val="24"/>
        </w:rPr>
        <w:t xml:space="preserve">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w:t>
      </w:r>
      <w:r w:rsidRPr="009044F1">
        <w:rPr>
          <w:rFonts w:ascii="GHEA Grapalat" w:hAnsi="GHEA Grapalat"/>
          <w:i w:val="0"/>
          <w:sz w:val="24"/>
          <w:szCs w:val="24"/>
        </w:rPr>
        <w:lastRenderedPageBreak/>
        <w:t xml:space="preserve">Если предлагаемые цены представлены в двух или более валютах, они сопоставляются с драмом Республики Армения по курсу </w:t>
      </w:r>
      <w:r w:rsidR="00C36189" w:rsidRPr="00C90F08">
        <w:rPr>
          <w:rFonts w:ascii="GHEA Grapalat" w:hAnsi="GHEA Grapalat"/>
          <w:i w:val="0"/>
          <w:sz w:val="24"/>
          <w:szCs w:val="24"/>
        </w:rPr>
        <w:t xml:space="preserve">ЦБ </w:t>
      </w:r>
      <w:r w:rsidR="00C36189" w:rsidRPr="00016450">
        <w:rPr>
          <w:rFonts w:ascii="GHEA Grapalat" w:hAnsi="GHEA Grapalat"/>
          <w:i w:val="0"/>
          <w:sz w:val="24"/>
          <w:szCs w:val="24"/>
        </w:rPr>
        <w:t xml:space="preserve"> </w:t>
      </w:r>
      <w:r w:rsidR="00C36189" w:rsidRPr="00C90F08">
        <w:rPr>
          <w:rFonts w:ascii="GHEA Grapalat" w:hAnsi="GHEA Grapalat"/>
          <w:i w:val="0"/>
          <w:sz w:val="24"/>
          <w:szCs w:val="24"/>
        </w:rPr>
        <w:t>Армении</w:t>
      </w:r>
      <w:r w:rsidR="00E13FD9">
        <w:rPr>
          <w:rStyle w:val="FootnoteReference"/>
          <w:rFonts w:ascii="GHEA Grapalat" w:hAnsi="GHEA Grapalat"/>
          <w:i w:val="0"/>
          <w:sz w:val="24"/>
          <w:szCs w:val="24"/>
        </w:rPr>
        <w:footnoteReference w:customMarkFollows="1" w:id="3"/>
        <w:t>10</w:t>
      </w:r>
      <w:r w:rsidR="00A01157">
        <w:rPr>
          <w:rFonts w:ascii="GHEA Grapalat" w:hAnsi="GHEA Grapalat"/>
          <w:i w:val="0"/>
          <w:sz w:val="24"/>
          <w:szCs w:val="24"/>
        </w:rPr>
        <w:t>.</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413F3">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E16286">
        <w:rPr>
          <w:rFonts w:ascii="GHEA Grapalat" w:hAnsi="GHEA Grapalat"/>
          <w:sz w:val="24"/>
          <w:szCs w:val="24"/>
        </w:rPr>
        <w:t xml:space="preserve">и </w:t>
      </w:r>
      <w:r w:rsidR="00E16286" w:rsidRPr="003F64C5">
        <w:rPr>
          <w:rFonts w:ascii="GHEA Grapalat" w:hAnsi="GHEA Grapalat"/>
          <w:sz w:val="24"/>
          <w:szCs w:val="24"/>
        </w:rPr>
        <w:t>непризнанны</w:t>
      </w:r>
      <w:r w:rsidR="00E16286">
        <w:rPr>
          <w:rFonts w:ascii="GHEA Grapalat" w:hAnsi="GHEA Grapalat"/>
          <w:sz w:val="24"/>
          <w:szCs w:val="24"/>
        </w:rPr>
        <w:t>х таковыми участников</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14F37">
        <w:rPr>
          <w:rFonts w:ascii="GHEA Grapalat" w:hAnsi="GHEA Grapalat"/>
          <w:sz w:val="24"/>
          <w:szCs w:val="24"/>
        </w:rPr>
        <w:t xml:space="preserve">и </w:t>
      </w:r>
      <w:r w:rsidR="00F14F37" w:rsidRPr="003F64C5">
        <w:rPr>
          <w:rFonts w:ascii="GHEA Grapalat" w:hAnsi="GHEA Grapalat"/>
          <w:sz w:val="24"/>
          <w:szCs w:val="24"/>
        </w:rPr>
        <w:t>непризнанны</w:t>
      </w:r>
      <w:r w:rsidR="00F14F37">
        <w:rPr>
          <w:rFonts w:ascii="GHEA Grapalat" w:hAnsi="GHEA Grapalat"/>
          <w:sz w:val="24"/>
          <w:szCs w:val="24"/>
        </w:rPr>
        <w:t>х таковыми</w:t>
      </w:r>
      <w:r w:rsidRPr="009044F1">
        <w:rPr>
          <w:rFonts w:ascii="GHEA Grapalat" w:hAnsi="GHEA Grapalat"/>
          <w:sz w:val="24"/>
          <w:szCs w:val="24"/>
        </w:rPr>
        <w:t xml:space="preserve"> участников, </w:t>
      </w:r>
      <w:r w:rsidR="00C666AD">
        <w:rPr>
          <w:rFonts w:ascii="GHEA Grapalat" w:hAnsi="GHEA Grapalat"/>
          <w:sz w:val="24"/>
          <w:szCs w:val="24"/>
        </w:rPr>
        <w:t>на  заседаниии комиссии</w:t>
      </w:r>
      <w:r w:rsidR="00C666AD" w:rsidRPr="009044F1">
        <w:rPr>
          <w:rFonts w:ascii="GHEA Grapalat" w:hAnsi="GHEA Grapalat"/>
          <w:sz w:val="24"/>
          <w:szCs w:val="24"/>
        </w:rPr>
        <w:t xml:space="preserve"> </w:t>
      </w:r>
      <w:r w:rsidR="00C666AD" w:rsidRPr="00334F26">
        <w:rPr>
          <w:rFonts w:ascii="GHEA Grapalat" w:hAnsi="GHEA Grapalat"/>
          <w:sz w:val="24"/>
          <w:szCs w:val="24"/>
        </w:rPr>
        <w:t>с предложившими равные цены участниками,</w:t>
      </w:r>
      <w:r w:rsidR="00B34CEA">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C44836">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B34CEA" w:rsidRPr="009044F1">
        <w:rPr>
          <w:rFonts w:ascii="GHEA Grapalat" w:hAnsi="GHEA Grapalat"/>
          <w:sz w:val="24"/>
          <w:szCs w:val="24"/>
        </w:rPr>
        <w:t>)</w:t>
      </w:r>
      <w:r w:rsidR="00B34CEA" w:rsidRPr="00B34CEA">
        <w:rPr>
          <w:rFonts w:ascii="GHEA Grapalat" w:hAnsi="GHEA Grapalat"/>
          <w:sz w:val="24"/>
          <w:szCs w:val="24"/>
        </w:rPr>
        <w:t xml:space="preserve"> </w:t>
      </w:r>
      <w:r w:rsidR="00B34CEA" w:rsidRPr="009044F1">
        <w:rPr>
          <w:rFonts w:ascii="GHEA Grapalat" w:hAnsi="GHEA Grapalat"/>
          <w:sz w:val="24"/>
          <w:szCs w:val="24"/>
        </w:rPr>
        <w:t>присутствуют</w:t>
      </w:r>
      <w:r w:rsidR="00B34CEA" w:rsidRPr="00B34CEA">
        <w:rPr>
          <w:rFonts w:ascii="GHEA Grapalat" w:hAnsi="GHEA Grapalat"/>
          <w:sz w:val="24"/>
          <w:szCs w:val="24"/>
        </w:rPr>
        <w:t xml:space="preserve"> </w:t>
      </w:r>
      <w:r w:rsidR="00B34CEA"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1C57A6">
        <w:rPr>
          <w:rFonts w:ascii="GHEA Grapalat" w:hAnsi="GHEA Grapalat"/>
          <w:sz w:val="24"/>
          <w:szCs w:val="24"/>
        </w:rPr>
        <w:t>представивших равные цены</w:t>
      </w:r>
      <w:r w:rsidR="001C57A6" w:rsidRPr="009044F1">
        <w:rPr>
          <w:rFonts w:ascii="GHEA Grapalat" w:hAnsi="GHEA Grapalat"/>
          <w:sz w:val="24"/>
          <w:szCs w:val="24"/>
        </w:rPr>
        <w:t xml:space="preserve"> </w:t>
      </w:r>
      <w:r w:rsidRPr="009044F1">
        <w:rPr>
          <w:rFonts w:ascii="GHEA Grapalat" w:hAnsi="GHEA Grapalat"/>
          <w:sz w:val="24"/>
          <w:szCs w:val="24"/>
        </w:rPr>
        <w:t xml:space="preserve">участников </w:t>
      </w:r>
      <w:r w:rsidR="009D54D5">
        <w:rPr>
          <w:rFonts w:ascii="GHEA Grapalat" w:hAnsi="GHEA Grapalat"/>
          <w:sz w:val="24"/>
          <w:szCs w:val="24"/>
        </w:rPr>
        <w:t>об условиях, продолжительности,</w:t>
      </w:r>
      <w:r w:rsidR="00EB3853">
        <w:rPr>
          <w:rFonts w:ascii="GHEA Grapalat" w:hAnsi="GHEA Grapalat"/>
          <w:sz w:val="24"/>
          <w:szCs w:val="24"/>
        </w:rPr>
        <w:t xml:space="preserve"> </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D11351">
        <w:rPr>
          <w:rFonts w:ascii="GHEA Grapalat" w:hAnsi="GHEA Grapalat"/>
          <w:sz w:val="24"/>
          <w:szCs w:val="24"/>
        </w:rPr>
        <w:t>другого</w:t>
      </w:r>
      <w:r w:rsidR="00D11351" w:rsidRPr="009044F1">
        <w:rPr>
          <w:rFonts w:ascii="GHEA Grapalat" w:hAnsi="GHEA Grapalat"/>
          <w:sz w:val="24"/>
          <w:szCs w:val="24"/>
        </w:rPr>
        <w:t xml:space="preserve"> </w:t>
      </w:r>
      <w:r w:rsidRPr="009044F1">
        <w:rPr>
          <w:rFonts w:ascii="GHEA Grapalat" w:hAnsi="GHEA Grapalat"/>
          <w:sz w:val="24"/>
          <w:szCs w:val="24"/>
        </w:rPr>
        <w:t>участник</w:t>
      </w:r>
      <w:r w:rsidR="00D11351">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802408" w:rsidRDefault="009B6D58" w:rsidP="0080240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w:t>
      </w:r>
      <w:r w:rsidR="00A975F3" w:rsidRPr="003F64C5">
        <w:rPr>
          <w:rFonts w:ascii="GHEA Grapalat" w:hAnsi="GHEA Grapalat"/>
          <w:sz w:val="24"/>
          <w:szCs w:val="24"/>
        </w:rPr>
        <w:t>непризнанны</w:t>
      </w:r>
      <w:r w:rsidR="00A975F3">
        <w:rPr>
          <w:rFonts w:ascii="GHEA Grapalat" w:hAnsi="GHEA Grapalat"/>
          <w:sz w:val="24"/>
          <w:szCs w:val="24"/>
        </w:rPr>
        <w:t xml:space="preserve">е таковыми </w:t>
      </w:r>
      <w:r w:rsidRPr="009044F1">
        <w:rPr>
          <w:rFonts w:ascii="GHEA Grapalat" w:hAnsi="GHEA Grapalat"/>
          <w:sz w:val="24"/>
          <w:szCs w:val="24"/>
        </w:rPr>
        <w:t>участники</w:t>
      </w:r>
      <w:r w:rsidR="00A975F3">
        <w:rPr>
          <w:rFonts w:ascii="GHEA Grapalat" w:hAnsi="GHEA Grapalat"/>
          <w:sz w:val="24"/>
          <w:szCs w:val="24"/>
        </w:rPr>
        <w:t>.</w:t>
      </w:r>
      <w:r w:rsidR="00B532B4">
        <w:rPr>
          <w:rFonts w:ascii="GHEA Grapalat" w:hAnsi="GHEA Grapalat"/>
          <w:sz w:val="24"/>
          <w:szCs w:val="24"/>
        </w:rPr>
        <w:t xml:space="preserve"> </w:t>
      </w:r>
      <w:r w:rsidR="00802408"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02408">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
    <w:p w:rsidR="001A54A3" w:rsidRDefault="001A54A3" w:rsidP="001A54A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w:t>
      </w:r>
      <w:r w:rsidRPr="002F249D">
        <w:rPr>
          <w:rFonts w:ascii="GHEA Grapalat" w:hAnsi="GHEA Grapalat"/>
          <w:sz w:val="24"/>
          <w:szCs w:val="24"/>
        </w:rPr>
        <w:lastRenderedPageBreak/>
        <w:t xml:space="preserve">заключается в течение пятнадцати рабочих дней, следующих за предусматриванием дополнительных финансовых средств, с продлением сроков </w:t>
      </w:r>
      <w:r w:rsidR="007C3C89">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1A54A3" w:rsidRPr="009044F1" w:rsidRDefault="001A54A3" w:rsidP="001A54A3">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AC5387">
        <w:rPr>
          <w:rFonts w:ascii="GHEA Grapalat" w:hAnsi="GHEA Grapalat" w:cs="Sylfaen"/>
          <w:sz w:val="24"/>
          <w:szCs w:val="24"/>
        </w:rPr>
        <w:t>.</w:t>
      </w:r>
    </w:p>
    <w:p w:rsidR="00B514E8" w:rsidRPr="00522932" w:rsidRDefault="00FD2748" w:rsidP="00AB2976">
      <w:pPr>
        <w:pStyle w:val="norm"/>
        <w:widowControl w:val="0"/>
        <w:tabs>
          <w:tab w:val="left" w:pos="1134"/>
        </w:tabs>
        <w:spacing w:after="160" w:line="240" w:lineRule="auto"/>
        <w:ind w:firstLine="567"/>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r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Pr="00522932">
        <w:rPr>
          <w:rFonts w:ascii="GHEA Grapalat" w:hAnsi="GHEA Grapalat"/>
          <w:sz w:val="24"/>
          <w:szCs w:val="24"/>
        </w:rPr>
        <w:t>препятствуя нормальному функционированию комиссии.</w:t>
      </w:r>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2038C2">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312694">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34816">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05196C" w:rsidRPr="00CE18BF" w:rsidRDefault="00A150A9" w:rsidP="0005196C">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8E0ADF">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r w:rsidR="0005196C"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CE18BF" w:rsidDel="00A5199D">
        <w:rPr>
          <w:rFonts w:ascii="GHEA Grapalat" w:hAnsi="GHEA Grapalat"/>
          <w:sz w:val="24"/>
          <w:szCs w:val="24"/>
        </w:rPr>
        <w:t xml:space="preserve"> </w:t>
      </w:r>
      <w:r w:rsidR="0005196C" w:rsidRPr="00CE18BF">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w:t>
      </w:r>
      <w:r w:rsidR="0005196C" w:rsidRPr="00CE18BF">
        <w:rPr>
          <w:rFonts w:ascii="GHEA Grapalat" w:hAnsi="GHEA Grapalat"/>
          <w:sz w:val="24"/>
          <w:szCs w:val="24"/>
        </w:rPr>
        <w:lastRenderedPageBreak/>
        <w:t>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w:t>
      </w:r>
      <w:r w:rsidR="004519FC">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0C2964">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337A5">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75295" w:rsidRPr="00110330" w:rsidRDefault="008769B4" w:rsidP="00875295">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w:t>
      </w:r>
      <w:r w:rsidR="00A11C37">
        <w:rPr>
          <w:rFonts w:ascii="GHEA Grapalat" w:hAnsi="GHEA Grapalat"/>
        </w:rPr>
        <w:t>3</w:t>
      </w:r>
      <w:r w:rsidR="00493CC7" w:rsidRPr="00493CC7">
        <w:rPr>
          <w:rFonts w:ascii="GHEA Grapalat" w:hAnsi="GHEA Grapalat"/>
        </w:rPr>
        <w:t>.</w:t>
      </w:r>
      <w:r w:rsidR="00875295">
        <w:rPr>
          <w:rFonts w:ascii="GHEA Grapalat" w:hAnsi="GHEA Grapalat"/>
        </w:rPr>
        <w:t xml:space="preserve"> </w:t>
      </w:r>
      <w:r w:rsidR="00875295" w:rsidRPr="00110330">
        <w:rPr>
          <w:rFonts w:ascii="GHEA Grapalat" w:hAnsi="GHEA Grapalat"/>
        </w:rPr>
        <w:t xml:space="preserve">В случае выявления </w:t>
      </w:r>
      <w:r w:rsidR="00875295" w:rsidRPr="00110330">
        <w:rPr>
          <w:rFonts w:ascii="GHEA Grapalat" w:hAnsi="GHEA Grapalat"/>
          <w:color w:val="000000" w:themeColor="text1"/>
        </w:rPr>
        <w:t xml:space="preserve">оснований, предусмотренных пунктом 6 части 1 статьи 6 Закона, </w:t>
      </w:r>
      <w:r w:rsidR="00875295"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BE1110">
        <w:rPr>
          <w:rFonts w:ascii="GHEA Grapalat" w:hAnsi="GHEA Grapalat"/>
        </w:rPr>
        <w:t>.</w:t>
      </w:r>
      <w:r w:rsidR="00E16A26" w:rsidRPr="00BE1110">
        <w:rPr>
          <w:rFonts w:ascii="GHEA Grapalat" w:hAnsi="GHEA Grapalat"/>
        </w:rPr>
        <w:t xml:space="preserve"> </w:t>
      </w:r>
      <w:r w:rsidR="004A3453" w:rsidRPr="00BE1110">
        <w:rPr>
          <w:rFonts w:ascii="GHEA Grapalat" w:hAnsi="GHEA Grapalat"/>
        </w:rPr>
        <w:t>Мотивированное решение руководителя заказчика уполномоченный орган публикует в бюллетене.</w:t>
      </w:r>
      <w:r w:rsidR="00875295" w:rsidRPr="00110330">
        <w:t xml:space="preserve"> </w:t>
      </w:r>
      <w:r w:rsidR="00875295"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110330">
        <w:t xml:space="preserve"> </w:t>
      </w:r>
      <w:r w:rsidR="00875295" w:rsidRPr="00110330">
        <w:rPr>
          <w:rFonts w:ascii="GHEA Grapalat" w:hAnsi="GHEA Grapalat"/>
        </w:rPr>
        <w:t>если по результатам судебного разбирательства возможность исполнения решения не исчезла.</w:t>
      </w:r>
      <w:r w:rsidR="00875295" w:rsidRPr="00110330">
        <w:rPr>
          <w:rFonts w:ascii="GHEA Grapalat" w:hAnsi="GHEA Grapalat"/>
          <w:color w:val="000000" w:themeColor="text1"/>
        </w:rPr>
        <w:t xml:space="preserve"> </w:t>
      </w:r>
    </w:p>
    <w:p w:rsidR="00875295" w:rsidRPr="00110330" w:rsidRDefault="004A5D87" w:rsidP="00875295">
      <w:pPr>
        <w:widowControl w:val="0"/>
        <w:tabs>
          <w:tab w:val="left" w:pos="1276"/>
        </w:tabs>
        <w:rPr>
          <w:rFonts w:ascii="GHEA Grapalat" w:hAnsi="GHEA Grapalat"/>
        </w:rPr>
      </w:pPr>
      <w:r>
        <w:rPr>
          <w:rFonts w:ascii="GHEA Grapalat" w:hAnsi="GHEA Grapalat"/>
        </w:rPr>
        <w:t>Е</w:t>
      </w:r>
      <w:r w:rsidR="00875295" w:rsidRPr="00110330">
        <w:rPr>
          <w:rFonts w:ascii="GHEA Grapalat" w:hAnsi="GHEA Grapalat"/>
        </w:rPr>
        <w:t>сли:</w:t>
      </w:r>
    </w:p>
    <w:p w:rsidR="00875295" w:rsidRPr="00110330" w:rsidRDefault="00875295" w:rsidP="00875295">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lastRenderedPageBreak/>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Default="00875295" w:rsidP="00875295">
      <w:pPr>
        <w:pStyle w:val="ListParagraph"/>
        <w:widowControl w:val="0"/>
        <w:numPr>
          <w:ilvl w:val="0"/>
          <w:numId w:val="34"/>
        </w:numPr>
        <w:ind w:left="0" w:firstLine="284"/>
        <w:contextualSpacing/>
        <w:jc w:val="both"/>
        <w:rPr>
          <w:ins w:id="1" w:author="Vardan" w:date="2022-10-29T23:16:00Z"/>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2E2964" w:rsidRPr="00B51C5B">
        <w:rPr>
          <w:rFonts w:ascii="GHEA Grapalat" w:hAnsi="GHEA Grapalat"/>
        </w:rPr>
        <w:t>была осуществлена</w:t>
      </w:r>
      <w:r w:rsidRPr="00B51C5B">
        <w:rPr>
          <w:rFonts w:ascii="GHEA Grapalat" w:hAnsi="GHEA Grapalat"/>
        </w:rPr>
        <w:t xml:space="preserve"> по истечении срока представления решения уполномоченному органу, но не позднее </w:t>
      </w:r>
      <w:r w:rsidR="008B7BD1" w:rsidRPr="00B51C5B">
        <w:rPr>
          <w:rFonts w:ascii="GHEA Grapalat" w:hAnsi="GHEA Grapalat"/>
        </w:rPr>
        <w:t xml:space="preserve">истечения </w:t>
      </w:r>
      <w:r w:rsidR="00F84E6B" w:rsidRPr="00B51C5B">
        <w:rPr>
          <w:rFonts w:ascii="GHEA Grapalat" w:hAnsi="GHEA Grapalat"/>
        </w:rPr>
        <w:t>сорокодневного срока</w:t>
      </w:r>
      <w:r w:rsidR="00F84E6B" w:rsidRPr="00B51C5B" w:rsidDel="00F97C74">
        <w:rPr>
          <w:rFonts w:ascii="GHEA Grapalat" w:hAnsi="GHEA Grapalat"/>
        </w:rPr>
        <w:t xml:space="preserve"> </w:t>
      </w:r>
      <w:r w:rsidR="00F84E6B" w:rsidRPr="00B51C5B">
        <w:rPr>
          <w:rFonts w:ascii="GHEA Grapalat" w:hAnsi="GHEA Grapalat"/>
        </w:rPr>
        <w:t xml:space="preserve">установленного </w:t>
      </w:r>
      <w:r w:rsidR="008B7BD1" w:rsidRPr="00B51C5B">
        <w:rPr>
          <w:rFonts w:ascii="GHEA Grapalat" w:hAnsi="GHEA Grapalat"/>
        </w:rPr>
        <w:t xml:space="preserve">для включения </w:t>
      </w:r>
      <w:r w:rsidR="00F84E6B" w:rsidRPr="00B51C5B">
        <w:rPr>
          <w:rFonts w:ascii="GHEA Grapalat" w:hAnsi="GHEA Grapalat"/>
        </w:rPr>
        <w:t xml:space="preserve">уполномоченным органом </w:t>
      </w:r>
      <w:r w:rsidR="008B7BD1" w:rsidRPr="00B51C5B">
        <w:rPr>
          <w:rFonts w:ascii="GHEA Grapalat" w:hAnsi="GHEA Grapalat"/>
        </w:rPr>
        <w:t>участника</w:t>
      </w:r>
      <w:r w:rsidRPr="00B51C5B">
        <w:rPr>
          <w:rFonts w:ascii="GHEA Grapalat" w:hAnsi="GHEA Grapalat"/>
        </w:rPr>
        <w:t xml:space="preserve"> в список, </w:t>
      </w:r>
      <w:r w:rsidR="002E2964" w:rsidRPr="00B51C5B">
        <w:rPr>
          <w:rFonts w:ascii="GHEA Grapalat" w:hAnsi="GHEA Grapalat"/>
        </w:rPr>
        <w:t xml:space="preserve">а по состоянию на сороковой день после получения решения при </w:t>
      </w:r>
      <w:r w:rsidR="002E2964" w:rsidRPr="002F37FB">
        <w:rPr>
          <w:rFonts w:ascii="GHEA Grapalat" w:hAnsi="GHEA Grapalat"/>
        </w:rPr>
        <w:t>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E2964">
        <w:rPr>
          <w:rFonts w:ascii="GHEA Grapalat" w:hAnsi="GHEA Grapalat"/>
        </w:rPr>
        <w:t xml:space="preserve"> </w:t>
      </w:r>
      <w:r w:rsidRPr="00110330">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904B1C" w:rsidRPr="00EB2758" w:rsidRDefault="00330E00" w:rsidP="00330E00">
      <w:pPr>
        <w:widowControl w:val="0"/>
        <w:tabs>
          <w:tab w:val="left" w:pos="1134"/>
        </w:tabs>
        <w:ind w:left="-360"/>
        <w:jc w:val="both"/>
        <w:rPr>
          <w:rFonts w:ascii="GHEA Grapalat" w:hAnsi="GHEA Grapalat" w:cs="Sylfaen"/>
        </w:rPr>
      </w:pPr>
      <w:r w:rsidRPr="00EB2758">
        <w:rPr>
          <w:rFonts w:ascii="GHEA Grapalat" w:hAnsi="GHEA Grapalat" w:cs="Sylfaen"/>
        </w:rPr>
        <w:t xml:space="preserve">        </w:t>
      </w:r>
      <w:r w:rsidR="00904B1C" w:rsidRPr="00EB2758">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330E00" w:rsidRPr="00330E00" w:rsidRDefault="00330E00" w:rsidP="00330E00">
      <w:pPr>
        <w:widowControl w:val="0"/>
        <w:tabs>
          <w:tab w:val="left" w:pos="1134"/>
        </w:tabs>
        <w:ind w:left="-360"/>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B30203">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6D71ED">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6D71ED">
        <w:rPr>
          <w:rFonts w:ascii="GHEA Grapalat" w:hAnsi="GHEA Grapalat"/>
          <w:sz w:val="24"/>
          <w:szCs w:val="24"/>
        </w:rPr>
        <w:t>е</w:t>
      </w:r>
      <w:r w:rsidR="00A74478" w:rsidRPr="00A74478">
        <w:rPr>
          <w:rFonts w:ascii="GHEA Grapalat" w:hAnsi="GHEA Grapalat"/>
          <w:sz w:val="24"/>
          <w:szCs w:val="24"/>
        </w:rPr>
        <w:t xml:space="preserve"> 8.</w:t>
      </w:r>
      <w:r w:rsidR="0047567E">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610893">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610893">
        <w:rPr>
          <w:rFonts w:ascii="GHEA Grapalat" w:hAnsi="GHEA Grapalat"/>
        </w:rPr>
        <w:t>7</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lastRenderedPageBreak/>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w:t>
      </w:r>
      <w:r w:rsidR="00C40119">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40119">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C40119">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C40119">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C40119">
        <w:rPr>
          <w:rFonts w:ascii="GHEA Grapalat" w:hAnsi="GHEA Grapalat"/>
          <w:sz w:val="24"/>
          <w:szCs w:val="24"/>
        </w:rPr>
        <w:t>3</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Pr="0030676A" w:rsidRDefault="00FC32D2" w:rsidP="00FC32D2">
      <w:pPr>
        <w:pStyle w:val="BodyTextIndent2"/>
        <w:widowControl w:val="0"/>
        <w:spacing w:after="160" w:line="240" w:lineRule="auto"/>
        <w:ind w:firstLine="567"/>
        <w:rPr>
          <w:rFonts w:ascii="GHEA Grapalat" w:hAnsi="GHEA Grapalat"/>
          <w:b/>
          <w:color w:val="000000" w:themeColor="text1"/>
          <w:szCs w:val="22"/>
        </w:rPr>
      </w:pPr>
      <w:r w:rsidRPr="0030676A">
        <w:rPr>
          <w:rFonts w:ascii="GHEA Grapalat" w:hAnsi="GHEA Grapalat"/>
          <w:b/>
          <w:sz w:val="24"/>
          <w:szCs w:val="24"/>
        </w:rPr>
        <w:t>Период ожидания в случае настоящей процедуры составляет "</w:t>
      </w:r>
      <w:r w:rsidR="0030676A" w:rsidRPr="00106F20">
        <w:rPr>
          <w:rFonts w:ascii="GHEA Grapalat" w:hAnsi="GHEA Grapalat"/>
          <w:b/>
          <w:sz w:val="24"/>
          <w:szCs w:val="24"/>
        </w:rPr>
        <w:t>10</w:t>
      </w:r>
      <w:r w:rsidRPr="0030676A">
        <w:rPr>
          <w:rFonts w:ascii="GHEA Grapalat" w:hAnsi="GHEA Grapalat"/>
          <w:b/>
          <w:sz w:val="24"/>
          <w:szCs w:val="24"/>
        </w:rPr>
        <w:t xml:space="preserve">" календарных дней. Период ожидания: </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 xml:space="preserve">Заказчик заключает договор, если в предусмотренный настоящим пунктом период ожидания ни один из участников не обжалует решение о заключении </w:t>
      </w:r>
      <w:r w:rsidRPr="00A835E3">
        <w:rPr>
          <w:rFonts w:ascii="GHEA Grapalat" w:hAnsi="GHEA Grapalat"/>
          <w:sz w:val="24"/>
          <w:szCs w:val="24"/>
        </w:rPr>
        <w:lastRenderedPageBreak/>
        <w:t>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4E59BE">
        <w:rPr>
          <w:rFonts w:ascii="GHEA Grapalat" w:hAnsi="GHEA Grapalat"/>
        </w:rPr>
        <w:t xml:space="preserve">На </w:t>
      </w:r>
      <w:r w:rsidRPr="009044F1">
        <w:rPr>
          <w:rFonts w:ascii="GHEA Grapalat" w:hAnsi="GHEA Grapalat"/>
        </w:rPr>
        <w:t>чет</w:t>
      </w:r>
      <w:r w:rsidR="004E59BE">
        <w:rPr>
          <w:rFonts w:ascii="GHEA Grapalat" w:hAnsi="GHEA Grapalat"/>
        </w:rPr>
        <w:t>вертый</w:t>
      </w:r>
      <w:r w:rsidRPr="009044F1">
        <w:rPr>
          <w:rFonts w:ascii="GHEA Grapalat" w:hAnsi="GHEA Grapalat"/>
        </w:rPr>
        <w:t xml:space="preserve"> рабочи</w:t>
      </w:r>
      <w:r w:rsidR="004E59BE">
        <w:rPr>
          <w:rFonts w:ascii="GHEA Grapalat" w:hAnsi="GHEA Grapalat"/>
        </w:rPr>
        <w:t>й</w:t>
      </w:r>
      <w:r w:rsidRPr="009044F1">
        <w:rPr>
          <w:rFonts w:ascii="GHEA Grapalat" w:hAnsi="GHEA Grapalat"/>
        </w:rPr>
        <w:t xml:space="preserve"> д</w:t>
      </w:r>
      <w:r w:rsidR="004E59BE">
        <w:rPr>
          <w:rFonts w:ascii="GHEA Grapalat" w:hAnsi="GHEA Grapalat"/>
        </w:rPr>
        <w:t>ень</w:t>
      </w:r>
      <w:r w:rsidRPr="009044F1">
        <w:rPr>
          <w:rFonts w:ascii="GHEA Grapalat" w:hAnsi="GHEA Grapalat"/>
        </w:rPr>
        <w:t>, следующи</w:t>
      </w:r>
      <w:r w:rsidR="004E59BE">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24BAD">
        <w:rPr>
          <w:rFonts w:ascii="GHEA Grapalat" w:hAnsi="GHEA Grapalat"/>
        </w:rPr>
        <w:t>2</w:t>
      </w:r>
      <w:r w:rsidR="0094479B">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B07F48">
        <w:rPr>
          <w:rFonts w:ascii="GHEA Grapalat" w:hAnsi="GHEA Grapalat"/>
        </w:rPr>
        <w:t>3</w:t>
      </w:r>
      <w:r w:rsidR="00D24BAD">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65116" w:rsidRPr="00681C1F">
        <w:rPr>
          <w:rFonts w:ascii="GHEA Grapalat" w:hAnsi="GHEA Grapalat"/>
          <w:color w:val="000000" w:themeColor="text1"/>
        </w:rPr>
        <w:t xml:space="preserve">Если отобранный участник </w:t>
      </w:r>
      <w:r w:rsidR="00A65116">
        <w:rPr>
          <w:rFonts w:ascii="GHEA Grapalat" w:hAnsi="GHEA Grapalat"/>
          <w:color w:val="000000" w:themeColor="text1"/>
        </w:rPr>
        <w:t xml:space="preserve"> после </w:t>
      </w:r>
      <w:r w:rsidR="00A65116" w:rsidRPr="00681C1F">
        <w:rPr>
          <w:rFonts w:ascii="GHEA Grapalat" w:hAnsi="GHEA Grapalat"/>
          <w:color w:val="000000" w:themeColor="text1"/>
        </w:rPr>
        <w:t xml:space="preserve">получения уведомления о заключении договора и проекта договора </w:t>
      </w:r>
      <w:r w:rsidR="00A65116" w:rsidRPr="00996C18">
        <w:rPr>
          <w:rFonts w:ascii="GHEA Grapalat" w:hAnsi="GHEA Grapalat"/>
        </w:rPr>
        <w:t xml:space="preserve">в </w:t>
      </w:r>
      <w:r w:rsidR="00A65116" w:rsidRPr="00C61190">
        <w:rPr>
          <w:rFonts w:ascii="GHEA Grapalat" w:hAnsi="GHEA Grapalat"/>
        </w:rPr>
        <w:t>срок, предусмотренный пунктом 10.1 настоящего приглашения</w:t>
      </w:r>
      <w:r w:rsidR="00A65116">
        <w:rPr>
          <w:rFonts w:ascii="GHEA Grapalat" w:hAnsi="GHEA Grapalat"/>
        </w:rPr>
        <w:t>,</w:t>
      </w:r>
      <w:r w:rsidR="00A65116" w:rsidRPr="00996C18">
        <w:rPr>
          <w:rFonts w:ascii="GHEA Grapalat" w:hAnsi="GHEA Grapalat"/>
        </w:rPr>
        <w:t xml:space="preserve"> </w:t>
      </w:r>
      <w:r w:rsidR="00A65116" w:rsidRPr="00C61190">
        <w:rPr>
          <w:rFonts w:ascii="GHEA Grapalat" w:hAnsi="GHEA Grapalat"/>
        </w:rPr>
        <w:t>а в случае, если по заключаемому договору предусмотрен</w:t>
      </w:r>
      <w:r w:rsidR="00A65116">
        <w:rPr>
          <w:rFonts w:ascii="GHEA Grapalat" w:hAnsi="GHEA Grapalat"/>
        </w:rPr>
        <w:t>а</w:t>
      </w:r>
      <w:r w:rsidR="00A65116" w:rsidRPr="00C61190">
        <w:rPr>
          <w:rFonts w:ascii="GHEA Grapalat" w:hAnsi="GHEA Grapalat"/>
        </w:rPr>
        <w:t xml:space="preserve"> предоплата</w:t>
      </w:r>
      <w:r w:rsidR="00A65116">
        <w:rPr>
          <w:rFonts w:ascii="GHEA Grapalat" w:hAnsi="GHEA Grapalat"/>
        </w:rPr>
        <w:t xml:space="preserve"> - </w:t>
      </w:r>
      <w:r w:rsidR="00A65116" w:rsidRPr="00DF59E9">
        <w:rPr>
          <w:rFonts w:ascii="GHEA Grapalat" w:hAnsi="GHEA Grapalat"/>
        </w:rPr>
        <w:t>в течение 10 рабочих</w:t>
      </w:r>
      <w:r w:rsidR="00A65116">
        <w:rPr>
          <w:rFonts w:ascii="GHEA Grapalat" w:hAnsi="GHEA Grapalat"/>
        </w:rPr>
        <w:t xml:space="preserve"> </w:t>
      </w:r>
      <w:r w:rsidR="00A65116" w:rsidRPr="00DF59E9">
        <w:rPr>
          <w:rFonts w:ascii="GHEA Grapalat" w:hAnsi="GHEA Grapalat"/>
        </w:rPr>
        <w:t>дней</w:t>
      </w:r>
      <w:r w:rsidR="00A65116" w:rsidRPr="00C61190">
        <w:rPr>
          <w:rFonts w:ascii="GHEA Grapalat" w:hAnsi="GHEA Grapalat"/>
        </w:rPr>
        <w:t xml:space="preserve">, </w:t>
      </w:r>
      <w:r w:rsidR="00A65116" w:rsidRPr="00DF59E9">
        <w:rPr>
          <w:rFonts w:ascii="GHEA Grapalat" w:hAnsi="GHEA Grapalat"/>
        </w:rPr>
        <w:t xml:space="preserve">не подписывает договор и </w:t>
      </w:r>
      <w:r w:rsidR="00A65116">
        <w:rPr>
          <w:rFonts w:ascii="GHEA Grapalat" w:hAnsi="GHEA Grapalat"/>
        </w:rPr>
        <w:t xml:space="preserve"> не </w:t>
      </w:r>
      <w:r w:rsidR="00A65116" w:rsidRPr="00DF59E9">
        <w:rPr>
          <w:rFonts w:ascii="GHEA Grapalat" w:hAnsi="GHEA Grapalat"/>
        </w:rPr>
        <w:t>пред</w:t>
      </w:r>
      <w:r w:rsidR="00A65116">
        <w:rPr>
          <w:rFonts w:ascii="GHEA Grapalat" w:hAnsi="GHEA Grapalat"/>
        </w:rPr>
        <w:t>о</w:t>
      </w:r>
      <w:r w:rsidR="00A65116" w:rsidRPr="00DF59E9">
        <w:rPr>
          <w:rFonts w:ascii="GHEA Grapalat" w:hAnsi="GHEA Grapalat"/>
        </w:rPr>
        <w:t>ставляет заказчику обеспечени</w:t>
      </w:r>
      <w:r w:rsidR="00A65116">
        <w:rPr>
          <w:rFonts w:ascii="GHEA Grapalat" w:hAnsi="GHEA Grapalat"/>
        </w:rPr>
        <w:t xml:space="preserve">я </w:t>
      </w:r>
      <w:r w:rsidR="00A65116" w:rsidRPr="00DF59E9">
        <w:rPr>
          <w:rFonts w:ascii="GHEA Grapalat" w:hAnsi="GHEA Grapalat"/>
        </w:rPr>
        <w:t>квалификации и договора</w:t>
      </w:r>
      <w:r w:rsidR="00A65116">
        <w:rPr>
          <w:rFonts w:ascii="GHEA Grapalat" w:hAnsi="GHEA Grapalat"/>
        </w:rPr>
        <w:t>,</w:t>
      </w:r>
      <w:r w:rsidR="00A65116" w:rsidRPr="00C61190">
        <w:rPr>
          <w:rFonts w:ascii="GHEA Grapalat" w:hAnsi="GHEA Grapalat"/>
        </w:rPr>
        <w:t xml:space="preserve"> </w:t>
      </w:r>
      <w:r w:rsidR="00A65116" w:rsidRPr="00106011">
        <w:rPr>
          <w:rFonts w:ascii="GHEA Grapalat" w:hAnsi="GHEA Grapalat"/>
        </w:rPr>
        <w:t>а в случае, если проектом заключаемого договора предусмотрена предоплата и</w:t>
      </w:r>
      <w:r w:rsidR="00A65116">
        <w:rPr>
          <w:rFonts w:ascii="GHEA Grapalat" w:hAnsi="GHEA Grapalat"/>
        </w:rPr>
        <w:t xml:space="preserve"> при принятии </w:t>
      </w:r>
      <w:r w:rsidR="00A65116" w:rsidRPr="00106011">
        <w:rPr>
          <w:rFonts w:ascii="GHEA Grapalat" w:hAnsi="GHEA Grapalat"/>
        </w:rPr>
        <w:t>это</w:t>
      </w:r>
      <w:r w:rsidR="00A65116">
        <w:rPr>
          <w:rFonts w:ascii="GHEA Grapalat" w:hAnsi="GHEA Grapalat"/>
        </w:rPr>
        <w:t>го</w:t>
      </w:r>
      <w:r w:rsidR="00A65116" w:rsidRPr="00106011">
        <w:rPr>
          <w:rFonts w:ascii="GHEA Grapalat" w:hAnsi="GHEA Grapalat"/>
        </w:rPr>
        <w:t xml:space="preserve"> услови</w:t>
      </w:r>
      <w:r w:rsidR="00A65116">
        <w:rPr>
          <w:rFonts w:ascii="GHEA Grapalat" w:hAnsi="GHEA Grapalat"/>
        </w:rPr>
        <w:t>я</w:t>
      </w:r>
      <w:r w:rsidR="00A65116" w:rsidRPr="00106011">
        <w:rPr>
          <w:rFonts w:ascii="GHEA Grapalat" w:hAnsi="GHEA Grapalat"/>
        </w:rPr>
        <w:t xml:space="preserve"> </w:t>
      </w:r>
      <w:r w:rsidR="00A65116">
        <w:rPr>
          <w:rFonts w:ascii="GHEA Grapalat" w:hAnsi="GHEA Grapalat"/>
        </w:rPr>
        <w:t>ото</w:t>
      </w:r>
      <w:r w:rsidR="00A65116" w:rsidRPr="00106011">
        <w:rPr>
          <w:rFonts w:ascii="GHEA Grapalat" w:hAnsi="GHEA Grapalat"/>
        </w:rPr>
        <w:t>бранным участником</w:t>
      </w:r>
      <w:r w:rsidR="00A65116">
        <w:rPr>
          <w:rFonts w:ascii="GHEA Grapalat" w:hAnsi="GHEA Grapalat"/>
        </w:rPr>
        <w:t xml:space="preserve"> не представляется также обеспечение предоплаты,</w:t>
      </w:r>
      <w:r w:rsidR="00A65116" w:rsidRPr="00D02623">
        <w:rPr>
          <w:rFonts w:ascii="GHEA Grapalat" w:hAnsi="GHEA Grapalat"/>
          <w:color w:val="000000" w:themeColor="text1"/>
        </w:rPr>
        <w:t xml:space="preserve"> </w:t>
      </w:r>
      <w:r w:rsidR="00A65116" w:rsidRPr="00681C1F">
        <w:rPr>
          <w:rFonts w:ascii="GHEA Grapalat" w:hAnsi="GHEA Grapalat"/>
          <w:color w:val="000000" w:themeColor="text1"/>
        </w:rPr>
        <w:t xml:space="preserve">то он лишается права подписания договора. </w:t>
      </w:r>
      <w:r w:rsidR="00A65116" w:rsidRPr="009044F1" w:rsidDel="00DF2686">
        <w:rPr>
          <w:rFonts w:ascii="GHEA Grapalat" w:hAnsi="GHEA Grapalat"/>
        </w:rPr>
        <w:t xml:space="preserve"> </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Pr>
          <w:rFonts w:ascii="GHEA Grapalat" w:hAnsi="GHEA Grapalat"/>
          <w:i w:val="0"/>
          <w:sz w:val="24"/>
          <w:szCs w:val="24"/>
        </w:rPr>
        <w:t>размера предоплаты или</w:t>
      </w:r>
      <w:r w:rsidRPr="009044F1">
        <w:rPr>
          <w:rFonts w:ascii="GHEA Grapalat" w:hAnsi="GHEA Grapalat"/>
          <w:i w:val="0"/>
          <w:sz w:val="24"/>
          <w:szCs w:val="24"/>
        </w:rPr>
        <w:t xml:space="preserve">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813D84" w:rsidRPr="00681C1F">
        <w:rPr>
          <w:rFonts w:ascii="GHEA Grapalat" w:hAnsi="GHEA Grapalat"/>
          <w:color w:val="000000" w:themeColor="text1"/>
        </w:rPr>
        <w:t>На основании требования о предоставлении обеспечений</w:t>
      </w:r>
      <w:r w:rsidR="00813D84">
        <w:rPr>
          <w:rFonts w:ascii="GHEA Grapalat" w:hAnsi="GHEA Grapalat"/>
          <w:color w:val="000000" w:themeColor="text1"/>
        </w:rPr>
        <w:t xml:space="preserve"> </w:t>
      </w:r>
      <w:r w:rsidR="00813D84" w:rsidRPr="00681C1F">
        <w:rPr>
          <w:rFonts w:ascii="GHEA Grapalat" w:hAnsi="GHEA Grapalat"/>
          <w:color w:val="000000" w:themeColor="text1"/>
        </w:rPr>
        <w:lastRenderedPageBreak/>
        <w:t xml:space="preserve">квалификации и договора отобранный участник </w:t>
      </w:r>
      <w:r w:rsidR="00813D84" w:rsidRPr="00DE05BC">
        <w:rPr>
          <w:rFonts w:ascii="GHEA Grapalat" w:hAnsi="GHEA Grapalat"/>
          <w:b/>
          <w:color w:val="000000" w:themeColor="text1"/>
        </w:rPr>
        <w:t xml:space="preserve">в течение 5-и рабочих дней </w:t>
      </w:r>
      <w:r w:rsidR="00A21601" w:rsidRPr="00DE05BC">
        <w:rPr>
          <w:rFonts w:ascii="GHEA Grapalat" w:hAnsi="GHEA Grapalat"/>
          <w:b/>
          <w:color w:val="000000" w:themeColor="text1"/>
        </w:rPr>
        <w:t>после</w:t>
      </w:r>
      <w:r w:rsidR="00A21601" w:rsidRPr="00681C1F">
        <w:rPr>
          <w:rFonts w:ascii="GHEA Grapalat" w:hAnsi="GHEA Grapalat"/>
          <w:color w:val="000000" w:themeColor="text1"/>
        </w:rPr>
        <w:t xml:space="preserve"> </w:t>
      </w:r>
      <w:r w:rsidR="00813D84" w:rsidRPr="00681C1F">
        <w:rPr>
          <w:rFonts w:ascii="GHEA Grapalat" w:hAnsi="GHEA Grapalat"/>
          <w:color w:val="000000" w:themeColor="text1"/>
        </w:rPr>
        <w:t>дня его получения, обязан представить обеспечения квалификации и договора.</w:t>
      </w:r>
      <w:r w:rsidR="00813D84" w:rsidRPr="00EA7411">
        <w:rPr>
          <w:rFonts w:ascii="GHEA Grapalat" w:hAnsi="GHEA Grapalat"/>
        </w:rPr>
        <w:t xml:space="preserve"> </w:t>
      </w:r>
      <w:r w:rsidR="00813D84"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813D84">
        <w:rPr>
          <w:rFonts w:ascii="GHEA Grapalat" w:hAnsi="GHEA Grapalat"/>
          <w:color w:val="000000" w:themeColor="text1"/>
        </w:rPr>
        <w:t xml:space="preserve"> </w:t>
      </w:r>
      <w:r w:rsidR="00813D84" w:rsidRPr="00681C1F">
        <w:rPr>
          <w:rFonts w:ascii="GHEA Grapalat" w:hAnsi="GHEA Grapalat"/>
          <w:color w:val="000000" w:themeColor="text1"/>
        </w:rPr>
        <w:t>и договора(</w:t>
      </w:r>
      <w:r w:rsidR="00813D84">
        <w:rPr>
          <w:rFonts w:ascii="GHEA Grapalat" w:hAnsi="GHEA Grapalat"/>
          <w:color w:val="000000" w:themeColor="text1"/>
        </w:rPr>
        <w:t>предоплаты</w:t>
      </w:r>
      <w:r w:rsidR="00813D84" w:rsidRPr="00681C1F">
        <w:rPr>
          <w:rFonts w:ascii="GHEA Grapalat" w:hAnsi="GHEA Grapalat"/>
          <w:color w:val="000000" w:themeColor="text1"/>
        </w:rPr>
        <w:t>)</w:t>
      </w:r>
      <w:r w:rsidRPr="009044F1">
        <w:rPr>
          <w:rFonts w:ascii="GHEA Grapalat" w:hAnsi="GHEA Grapalat"/>
        </w:rPr>
        <w:t>.</w:t>
      </w:r>
      <w:r w:rsidR="003D365B" w:rsidRPr="003D365B">
        <w:rPr>
          <w:rFonts w:ascii="GHEA Grapalat" w:hAnsi="GHEA Grapalat"/>
          <w:vertAlign w:val="superscript"/>
        </w:rPr>
        <w:t>11.1</w:t>
      </w:r>
    </w:p>
    <w:p w:rsidR="00D2548C" w:rsidRPr="002E4BC5"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t xml:space="preserve">10.2 </w:t>
      </w:r>
      <w:r w:rsidR="00FC01CE" w:rsidRPr="008C5F2A">
        <w:rPr>
          <w:rFonts w:ascii="GHEA Grapalat" w:hAnsi="GHEA Grapalat"/>
        </w:rPr>
        <w:t xml:space="preserve">Размер обеспечения квалификации равен </w:t>
      </w:r>
      <w:r w:rsidR="00FC01CE">
        <w:rPr>
          <w:rFonts w:ascii="GHEA Grapalat" w:hAnsi="GHEA Grapalat"/>
        </w:rPr>
        <w:t xml:space="preserve">15 процентам от </w:t>
      </w:r>
      <w:r w:rsidR="00FC01CE" w:rsidRPr="00123A23">
        <w:rPr>
          <w:rFonts w:ascii="GHEA Grapalat" w:hAnsi="GHEA Grapalat"/>
        </w:rPr>
        <w:t>цен</w:t>
      </w:r>
      <w:r w:rsidR="00FC01CE">
        <w:rPr>
          <w:rFonts w:ascii="GHEA Grapalat" w:hAnsi="GHEA Grapalat"/>
        </w:rPr>
        <w:t>ы</w:t>
      </w:r>
      <w:r w:rsidR="00FC01CE" w:rsidRPr="00123A23">
        <w:rPr>
          <w:rFonts w:ascii="GHEA Grapalat" w:hAnsi="GHEA Grapalat"/>
        </w:rPr>
        <w:t xml:space="preserve"> закупки работ закуп</w:t>
      </w:r>
      <w:r w:rsidR="00FC01CE">
        <w:rPr>
          <w:rFonts w:ascii="GHEA Grapalat" w:hAnsi="GHEA Grapalat"/>
        </w:rPr>
        <w:t>аемых</w:t>
      </w:r>
      <w:r w:rsidR="00FC01CE" w:rsidRPr="00123A23">
        <w:rPr>
          <w:rFonts w:ascii="GHEA Grapalat" w:hAnsi="GHEA Grapalat"/>
        </w:rPr>
        <w:t xml:space="preserve"> в рамках данной процедуры</w:t>
      </w:r>
      <w:r w:rsidR="00FC01CE">
        <w:rPr>
          <w:rFonts w:ascii="GHEA Grapalat" w:hAnsi="GHEA Grapalat"/>
        </w:rPr>
        <w:t xml:space="preserve">. </w:t>
      </w:r>
      <w:r w:rsidR="00FC01CE" w:rsidRPr="002C42AD">
        <w:rPr>
          <w:rFonts w:ascii="GHEA Grapalat" w:hAnsi="GHEA Grapalat"/>
        </w:rPr>
        <w:t xml:space="preserve">Если цена закупки работ, меньше цены заключаемого договора, то размер обеспечения </w:t>
      </w:r>
      <w:r w:rsidR="00FC01CE">
        <w:rPr>
          <w:rFonts w:ascii="GHEA Grapalat" w:hAnsi="GHEA Grapalat"/>
        </w:rPr>
        <w:t>квалификации</w:t>
      </w:r>
      <w:r w:rsidR="00FC01CE" w:rsidRPr="002C42AD">
        <w:rPr>
          <w:rFonts w:ascii="GHEA Grapalat" w:hAnsi="GHEA Grapalat"/>
        </w:rPr>
        <w:t xml:space="preserve"> исчисляется в отношении цены договора</w:t>
      </w:r>
      <w:r w:rsidR="00FC01CE">
        <w:rPr>
          <w:rFonts w:ascii="GHEA Grapalat" w:hAnsi="GHEA Grapalat"/>
          <w:lang w:val="hy-AM"/>
        </w:rPr>
        <w:t>.</w:t>
      </w:r>
      <w:r w:rsidR="00FC01CE">
        <w:rPr>
          <w:rFonts w:ascii="GHEA Grapalat" w:hAnsi="GHEA Grapalat"/>
        </w:rPr>
        <w:t xml:space="preserve"> </w:t>
      </w:r>
      <w:r w:rsidR="008A3CE7" w:rsidRPr="003B6812">
        <w:rPr>
          <w:rFonts w:ascii="GHEA Grapalat" w:hAnsi="GHEA Grapalat"/>
        </w:rPr>
        <w:t>Обеспечение квалификации представляется в виде соглашения о неустойке (приложение 4.2)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63365D" w:rsidRPr="003B6812">
        <w:rPr>
          <w:rFonts w:ascii="GHEA Grapalat" w:hAnsi="GHEA Grapalat"/>
        </w:rPr>
        <w:t>.</w:t>
      </w:r>
      <w:r w:rsidR="0063365D" w:rsidRPr="003B6812">
        <w:rPr>
          <w:rFonts w:ascii="GHEA Grapalat" w:hAnsi="GHEA Grapalat"/>
          <w:vertAlign w:val="superscript"/>
        </w:rPr>
        <w:t>11.</w:t>
      </w:r>
      <w:r w:rsidR="003D0C67">
        <w:rPr>
          <w:rFonts w:ascii="GHEA Grapalat" w:hAnsi="GHEA Grapalat"/>
          <w:vertAlign w:val="superscript"/>
        </w:rPr>
        <w:t>2</w:t>
      </w:r>
    </w:p>
    <w:p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 xml:space="preserve">для каждого лота в отдельности, так и одно обеспечение - для всех лотов. </w:t>
      </w:r>
      <w:r w:rsidR="00706EA3" w:rsidRPr="00BF3E44">
        <w:rPr>
          <w:rFonts w:ascii="GHEA Grapalat" w:hAnsi="GHEA Grapalat"/>
        </w:rPr>
        <w:t xml:space="preserve">При представлении одного обеспечения квалификации его сумма исчисляется по отношению к </w:t>
      </w:r>
      <w:r w:rsidR="00706EA3">
        <w:rPr>
          <w:rFonts w:ascii="GHEA Grapalat" w:hAnsi="GHEA Grapalat"/>
        </w:rPr>
        <w:t xml:space="preserve">сумме цен закупок представленных лотов, </w:t>
      </w:r>
      <w:r w:rsidR="00706EA3">
        <w:rPr>
          <w:rFonts w:ascii="GHEA Grapalat" w:hAnsi="GHEA Grapalat" w:cs="Sylfaen"/>
        </w:rPr>
        <w:t xml:space="preserve">с учетом требований абзаца «в» подпункта 1 пункта 32 Порядка. </w:t>
      </w:r>
      <w:r w:rsidRPr="00E62C1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Default="00D2548C" w:rsidP="00FA0E7B">
      <w:pPr>
        <w:widowControl w:val="0"/>
        <w:tabs>
          <w:tab w:val="left" w:pos="1276"/>
        </w:tabs>
        <w:spacing w:after="160"/>
        <w:ind w:firstLine="567"/>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rsidR="00FF145F" w:rsidRPr="0001217D" w:rsidRDefault="00FF145F" w:rsidP="00FF145F">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rsidR="00FF145F" w:rsidRDefault="00FF145F" w:rsidP="00D2548C">
      <w:pPr>
        <w:widowControl w:val="0"/>
        <w:tabs>
          <w:tab w:val="left" w:pos="1276"/>
        </w:tabs>
        <w:spacing w:after="160"/>
        <w:ind w:firstLine="567"/>
        <w:jc w:val="both"/>
        <w:rPr>
          <w:rFonts w:ascii="GHEA Grapalat" w:hAnsi="GHEA Grapalat"/>
        </w:rPr>
      </w:pP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824F95" w:rsidRPr="002C7A40">
        <w:rPr>
          <w:rFonts w:ascii="GHEA Grapalat" w:hAnsi="GHEA Grapalat"/>
          <w:b/>
        </w:rPr>
        <w:t xml:space="preserve">Размер обеспечения договора составляет 10 процентов от цены </w:t>
      </w:r>
      <w:r w:rsidR="00824F95" w:rsidRPr="002C7A40">
        <w:rPr>
          <w:rFonts w:ascii="GHEA Grapalat" w:hAnsi="GHEA Grapalat"/>
          <w:b/>
        </w:rPr>
        <w:lastRenderedPageBreak/>
        <w:t xml:space="preserve">закупки. </w:t>
      </w:r>
      <w:r w:rsidR="00824F95"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824F95">
        <w:rPr>
          <w:rFonts w:ascii="GHEA Grapalat" w:hAnsi="GHEA Grapalat"/>
        </w:rPr>
        <w:t>.</w:t>
      </w:r>
      <w:r w:rsidRPr="009044F1">
        <w:rPr>
          <w:rFonts w:ascii="GHEA Grapalat" w:hAnsi="GHEA Grapalat"/>
        </w:rPr>
        <w:t xml:space="preserve"> </w:t>
      </w:r>
      <w:r w:rsidR="002C7A40">
        <w:rPr>
          <w:rFonts w:ascii="GHEA Grapalat" w:hAnsi="GHEA Grapalat"/>
        </w:rPr>
        <w:t>О</w:t>
      </w:r>
      <w:r w:rsidR="002C7A40" w:rsidRPr="001647D2">
        <w:rPr>
          <w:rFonts w:ascii="GHEA Grapalat" w:hAnsi="GHEA Grapalat"/>
        </w:rPr>
        <w:t xml:space="preserve">беспечение </w:t>
      </w:r>
      <w:r w:rsidR="002C7A40">
        <w:rPr>
          <w:rFonts w:ascii="GHEA Grapalat" w:hAnsi="GHEA Grapalat"/>
        </w:rPr>
        <w:t>договора</w:t>
      </w:r>
      <w:r w:rsidR="002C7A40" w:rsidRPr="001647D2">
        <w:rPr>
          <w:rFonts w:ascii="GHEA Grapalat" w:hAnsi="GHEA Grapalat"/>
        </w:rPr>
        <w:t xml:space="preserve"> представляется </w:t>
      </w:r>
      <w:r w:rsidR="002C7A40" w:rsidRPr="00DA3D75">
        <w:rPr>
          <w:rFonts w:ascii="GHEA Grapalat" w:hAnsi="GHEA Grapalat"/>
        </w:rPr>
        <w:t xml:space="preserve">в одностороннем порядке утвержденного заявления-в виде неустойки (приложение 5.1) или </w:t>
      </w:r>
      <w:r w:rsidR="00375E5E">
        <w:rPr>
          <w:rFonts w:ascii="GHEA Grapalat" w:hAnsi="GHEA Grapalat"/>
        </w:rPr>
        <w:t>наличных денег</w:t>
      </w:r>
      <w:r w:rsidR="00C108EE">
        <w:rPr>
          <w:rStyle w:val="FootnoteReference"/>
          <w:rFonts w:ascii="GHEA Grapalat" w:hAnsi="GHEA Grapalat"/>
        </w:rPr>
        <w:footnoteReference w:customMarkFollows="1" w:id="4"/>
        <w:t>13</w:t>
      </w:r>
      <w:r w:rsidR="00375E5E">
        <w:rPr>
          <w:rFonts w:ascii="GHEA Grapalat" w:hAnsi="GHEA Grapalat"/>
        </w:rPr>
        <w:t>.</w:t>
      </w:r>
    </w:p>
    <w:p w:rsidR="00574B01" w:rsidRDefault="00574B01" w:rsidP="00574B01">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w:t>
      </w:r>
      <w:r w:rsidR="005F3820" w:rsidRPr="001775FE">
        <w:rPr>
          <w:rFonts w:ascii="GHEA Grapalat" w:hAnsi="GHEA Grapalat"/>
        </w:rPr>
        <w:t xml:space="preserve">При представлении одного обеспечения договора его сумма исчисляется по отношению </w:t>
      </w:r>
      <w:r w:rsidR="005F3820" w:rsidRPr="00E43BF3">
        <w:rPr>
          <w:rFonts w:ascii="GHEA Grapalat" w:hAnsi="GHEA Grapalat" w:cs="Sylfaen"/>
        </w:rPr>
        <w:t>к сумме цен закупо</w:t>
      </w:r>
      <w:r w:rsidR="005F3820" w:rsidRPr="001A1040">
        <w:rPr>
          <w:rFonts w:ascii="GHEA Grapalat" w:hAnsi="GHEA Grapalat" w:cs="Sylfaen"/>
        </w:rPr>
        <w:t>к</w:t>
      </w:r>
      <w:r w:rsidR="005F3820" w:rsidRPr="0032634E">
        <w:rPr>
          <w:rFonts w:ascii="GHEA Grapalat" w:hAnsi="GHEA Grapalat" w:cs="Sylfaen"/>
        </w:rPr>
        <w:t xml:space="preserve"> представленных лотов</w:t>
      </w:r>
      <w:r w:rsidR="005F3820" w:rsidRPr="0099715E">
        <w:rPr>
          <w:rFonts w:ascii="GHEA Grapalat" w:hAnsi="GHEA Grapalat"/>
          <w:color w:val="FF0000"/>
        </w:rPr>
        <w:t xml:space="preserve"> </w:t>
      </w:r>
      <w:r w:rsidR="005F3820" w:rsidRPr="000B15AE">
        <w:rPr>
          <w:rFonts w:ascii="GHEA Grapalat" w:hAnsi="GHEA Grapalat"/>
          <w:color w:val="000000" w:themeColor="text1"/>
        </w:rPr>
        <w:t>с учетом требований 9-ого подпункта 32-ого пункта Порядка</w:t>
      </w:r>
      <w:r w:rsidR="005F3820">
        <w:rPr>
          <w:rFonts w:ascii="GHEA Grapalat" w:hAnsi="GHEA Grapalat"/>
          <w:color w:val="000000" w:themeColor="text1"/>
        </w:rPr>
        <w:t>.</w:t>
      </w:r>
      <w:r w:rsidRPr="001775FE">
        <w:rPr>
          <w:rFonts w:ascii="GHEA Grapalat" w:hAnsi="GHEA Grapalat"/>
        </w:rPr>
        <w:t xml:space="preserve"> </w:t>
      </w:r>
    </w:p>
    <w:p w:rsidR="00E969ED" w:rsidRPr="00DC30CC" w:rsidRDefault="00030D40" w:rsidP="00B46D58">
      <w:pPr>
        <w:widowControl w:val="0"/>
        <w:tabs>
          <w:tab w:val="left" w:pos="1276"/>
        </w:tabs>
        <w:spacing w:after="160"/>
        <w:ind w:firstLine="567"/>
        <w:jc w:val="both"/>
        <w:rPr>
          <w:rFonts w:ascii="GHEA Grapalat" w:hAnsi="GHEA Grapalat"/>
        </w:rPr>
      </w:pPr>
      <w:r w:rsidRPr="002C7A40">
        <w:rPr>
          <w:rFonts w:ascii="GHEA Grapalat" w:hAnsi="GHEA Grapalat"/>
          <w:b/>
        </w:rPr>
        <w:t xml:space="preserve">Обеспечение договора должно быть действительно как минимум включительно до </w:t>
      </w:r>
      <w:r w:rsidR="002C7A40" w:rsidRPr="00106F20">
        <w:rPr>
          <w:rFonts w:ascii="GHEA Grapalat" w:hAnsi="GHEA Grapalat"/>
          <w:b/>
        </w:rPr>
        <w:t>2</w:t>
      </w:r>
      <w:r w:rsidR="00F65E20" w:rsidRPr="002C7A40">
        <w:rPr>
          <w:rFonts w:ascii="GHEA Grapalat" w:hAnsi="GHEA Grapalat"/>
          <w:b/>
        </w:rPr>
        <w:t>0</w:t>
      </w:r>
      <w:r w:rsidRPr="002C7A40">
        <w:rPr>
          <w:rFonts w:ascii="GHEA Grapalat" w:hAnsi="GHEA Grapalat"/>
          <w:b/>
        </w:rPr>
        <w:t>-го рабочего дня, следующего</w:t>
      </w:r>
      <w:r w:rsidRPr="009044F1">
        <w:rPr>
          <w:rFonts w:ascii="GHEA Grapalat" w:hAnsi="GHEA Grapalat"/>
        </w:rPr>
        <w:t xml:space="preserve">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B25035" w:rsidRDefault="00B25035" w:rsidP="00B25035">
      <w:pPr>
        <w:widowControl w:val="0"/>
        <w:tabs>
          <w:tab w:val="left" w:pos="1134"/>
        </w:tabs>
        <w:spacing w:after="160"/>
        <w:ind w:firstLine="567"/>
        <w:jc w:val="both"/>
        <w:rPr>
          <w:rFonts w:ascii="GHEA Grapalat" w:hAnsi="GHEA Grapalat"/>
        </w:rPr>
      </w:pPr>
      <w:r>
        <w:rPr>
          <w:rFonts w:ascii="GHEA Grapalat" w:hAnsi="GHEA Grapalat"/>
        </w:rPr>
        <w:t xml:space="preserve">10.7 </w:t>
      </w:r>
      <w:r w:rsidRPr="0012082E">
        <w:rPr>
          <w:rFonts w:ascii="GHEA Grapalat" w:hAnsi="GHEA Grapalat"/>
        </w:rPr>
        <w:t xml:space="preserve">Руководитель заказчика </w:t>
      </w:r>
      <w:r w:rsidR="00971BF8" w:rsidRPr="0012082E">
        <w:rPr>
          <w:rFonts w:ascii="GHEA Grapalat" w:hAnsi="GHEA Grapalat"/>
        </w:rPr>
        <w:t xml:space="preserve">в письменной форме </w:t>
      </w:r>
      <w:r w:rsidRPr="0012082E">
        <w:rPr>
          <w:rFonts w:ascii="GHEA Grapalat" w:hAnsi="GHEA Grapalat"/>
        </w:rPr>
        <w:t xml:space="preserve">представляет требование о выплате обеспечения договора  и квалификации банку, а в случае обеспечения, </w:t>
      </w:r>
      <w:r w:rsidRPr="0012082E">
        <w:rPr>
          <w:rFonts w:ascii="GHEA Grapalat" w:hAnsi="GHEA Grapalat"/>
        </w:rPr>
        <w:lastRenderedPageBreak/>
        <w:t>представленного в виде наличных денег</w:t>
      </w:r>
      <w:r w:rsidRPr="0012082E">
        <w:rPr>
          <w:rFonts w:ascii="GHEA Grapalat" w:hAnsi="GHEA Grapalat"/>
          <w:lang w:val="hy-AM"/>
        </w:rPr>
        <w:t>-</w:t>
      </w:r>
      <w:r w:rsidRPr="0012082E">
        <w:rPr>
          <w:rFonts w:ascii="GHEA Grapalat" w:hAnsi="GHEA Grapalat"/>
        </w:rPr>
        <w:t xml:space="preserve"> </w:t>
      </w:r>
      <w:r w:rsidR="00971BF8" w:rsidRPr="0012082E">
        <w:rPr>
          <w:rFonts w:ascii="GHEA Grapalat" w:hAnsi="GHEA Grapalat"/>
        </w:rPr>
        <w:t>Министерству Финансов РА</w:t>
      </w:r>
      <w:r w:rsidRPr="0012082E">
        <w:rPr>
          <w:rFonts w:ascii="GHEA Grapalat" w:hAnsi="GHEA Grapalat"/>
          <w:lang w:val="hy-AM"/>
        </w:rPr>
        <w:t>,</w:t>
      </w:r>
      <w:r w:rsidRPr="0012082E">
        <w:rPr>
          <w:rFonts w:ascii="GHEA Grapalat" w:hAnsi="GHEA Grapalat"/>
        </w:rPr>
        <w:t xml:space="preserve"> в течение </w:t>
      </w:r>
      <w:r w:rsidR="00971BF8" w:rsidRPr="0012082E">
        <w:rPr>
          <w:rFonts w:ascii="GHEA Grapalat" w:hAnsi="GHEA Grapalat"/>
        </w:rPr>
        <w:t xml:space="preserve">пяти </w:t>
      </w:r>
      <w:r w:rsidRPr="0012082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BF3134" w:rsidRPr="0012082E">
        <w:rPr>
          <w:rFonts w:ascii="GHEA Grapalat" w:hAnsi="GHEA Grapalat"/>
        </w:rPr>
        <w:t xml:space="preserve"> или Министерством Финансов РА</w:t>
      </w:r>
      <w:r w:rsidRPr="0012082E">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BF3134" w:rsidRPr="0012082E">
        <w:rPr>
          <w:rFonts w:ascii="GHEA Grapalat" w:hAnsi="GHEA Grapalat"/>
        </w:rPr>
        <w:t>письменно</w:t>
      </w:r>
      <w:r w:rsidRPr="0012082E">
        <w:rPr>
          <w:rFonts w:ascii="GHEA Grapalat" w:hAnsi="GHEA Grapalat"/>
        </w:rPr>
        <w:t>в течение двух рабочих дней после получения отказа</w:t>
      </w:r>
      <w:r>
        <w:rPr>
          <w:rFonts w:ascii="GHEA Grapalat" w:hAnsi="GHEA Grapalat"/>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sidRPr="0012082E">
        <w:rPr>
          <w:rFonts w:ascii="GHEA Grapalat" w:hAnsi="GHEA Grapalat"/>
        </w:rPr>
        <w:t xml:space="preserve">10.8 </w:t>
      </w:r>
      <w:r w:rsidRPr="0012082E">
        <w:rPr>
          <w:rFonts w:ascii="GHEA Grapalat" w:hAnsi="GHEA Grapalat" w:hint="eastAsia"/>
        </w:rPr>
        <w:t>О</w:t>
      </w:r>
      <w:r w:rsidRPr="0012082E">
        <w:rPr>
          <w:rFonts w:ascii="GHEA Grapalat" w:hAnsi="GHEA Grapalat"/>
        </w:rPr>
        <w:t xml:space="preserve"> </w:t>
      </w:r>
      <w:r w:rsidRPr="0012082E">
        <w:rPr>
          <w:rFonts w:ascii="GHEA Grapalat" w:hAnsi="GHEA Grapalat" w:hint="eastAsia"/>
        </w:rPr>
        <w:t>возврате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договора</w:t>
      </w:r>
      <w:r w:rsidRPr="00AB26EB">
        <w:rPr>
          <w:rFonts w:ascii="GHEA Grapalat" w:hAnsi="GHEA Grapalat"/>
        </w:rPr>
        <w:t xml:space="preserve"> </w:t>
      </w:r>
      <w:r w:rsidRPr="0012082E">
        <w:rPr>
          <w:rFonts w:ascii="GHEA Grapalat" w:hAnsi="GHEA Grapalat" w:hint="eastAsia"/>
        </w:rPr>
        <w:t>и</w:t>
      </w:r>
      <w:r w:rsidRPr="0012082E">
        <w:rPr>
          <w:rFonts w:ascii="GHEA Grapalat" w:hAnsi="GHEA Grapalat"/>
        </w:rPr>
        <w:t>/</w:t>
      </w:r>
      <w:r w:rsidRPr="0012082E">
        <w:rPr>
          <w:rFonts w:ascii="GHEA Grapalat" w:hAnsi="GHEA Grapalat" w:hint="eastAsia"/>
        </w:rPr>
        <w:t>или</w:t>
      </w:r>
      <w:r w:rsidRPr="0012082E">
        <w:rPr>
          <w:rFonts w:ascii="GHEA Grapalat" w:hAnsi="GHEA Grapalat"/>
        </w:rPr>
        <w:t xml:space="preserve"> </w:t>
      </w:r>
      <w:r w:rsidRPr="0012082E">
        <w:rPr>
          <w:rFonts w:ascii="GHEA Grapalat" w:hAnsi="GHEA Grapalat" w:hint="eastAsia"/>
        </w:rPr>
        <w:t>квалификации</w:t>
      </w:r>
      <w:r w:rsidRPr="0012082E">
        <w:rPr>
          <w:rFonts w:ascii="GHEA Grapalat" w:hAnsi="GHEA Grapalat"/>
        </w:rPr>
        <w:t xml:space="preserve"> </w:t>
      </w:r>
      <w:r w:rsidRPr="0012082E">
        <w:rPr>
          <w:rFonts w:ascii="GHEA Grapalat" w:hAnsi="GHEA Grapalat" w:hint="eastAsia"/>
        </w:rPr>
        <w:t>руководитель</w:t>
      </w:r>
      <w:r w:rsidRPr="0012082E">
        <w:rPr>
          <w:rFonts w:ascii="GHEA Grapalat" w:hAnsi="GHEA Grapalat"/>
        </w:rPr>
        <w:t xml:space="preserve"> </w:t>
      </w:r>
      <w:r w:rsidRPr="0012082E">
        <w:rPr>
          <w:rFonts w:ascii="GHEA Grapalat" w:hAnsi="GHEA Grapalat" w:hint="eastAsia"/>
        </w:rPr>
        <w:t>заказчика</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письменной</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течение</w:t>
      </w:r>
      <w:r w:rsidRPr="0012082E">
        <w:rPr>
          <w:rFonts w:ascii="GHEA Grapalat" w:hAnsi="GHEA Grapalat"/>
        </w:rPr>
        <w:t xml:space="preserve"> </w:t>
      </w:r>
      <w:r w:rsidRPr="0012082E">
        <w:rPr>
          <w:rFonts w:ascii="GHEA Grapalat" w:hAnsi="GHEA Grapalat" w:hint="eastAsia"/>
        </w:rPr>
        <w:t>пяти</w:t>
      </w:r>
      <w:r w:rsidRPr="0012082E">
        <w:rPr>
          <w:rFonts w:ascii="GHEA Grapalat" w:hAnsi="GHEA Grapalat"/>
        </w:rPr>
        <w:t xml:space="preserve"> </w:t>
      </w:r>
      <w:r w:rsidRPr="0012082E">
        <w:rPr>
          <w:rFonts w:ascii="GHEA Grapalat" w:hAnsi="GHEA Grapalat" w:hint="eastAsia"/>
        </w:rPr>
        <w:t>рабочих</w:t>
      </w:r>
      <w:r w:rsidRPr="0012082E">
        <w:rPr>
          <w:rFonts w:ascii="GHEA Grapalat" w:hAnsi="GHEA Grapalat"/>
        </w:rPr>
        <w:t xml:space="preserve"> </w:t>
      </w:r>
      <w:r w:rsidRPr="0012082E">
        <w:rPr>
          <w:rFonts w:ascii="GHEA Grapalat" w:hAnsi="GHEA Grapalat" w:hint="eastAsia"/>
        </w:rPr>
        <w:t>дней</w:t>
      </w:r>
      <w:r w:rsidRPr="0012082E">
        <w:rPr>
          <w:rFonts w:ascii="GHEA Grapalat" w:hAnsi="GHEA Grapalat"/>
        </w:rPr>
        <w:t xml:space="preserve">, </w:t>
      </w:r>
      <w:r w:rsidRPr="0012082E">
        <w:rPr>
          <w:rFonts w:ascii="GHEA Grapalat" w:hAnsi="GHEA Grapalat" w:hint="eastAsia"/>
        </w:rPr>
        <w:t>следующих</w:t>
      </w:r>
      <w:r w:rsidRPr="0012082E">
        <w:rPr>
          <w:rFonts w:ascii="GHEA Grapalat" w:hAnsi="GHEA Grapalat"/>
        </w:rPr>
        <w:t xml:space="preserve"> </w:t>
      </w:r>
      <w:r w:rsidRPr="0012082E">
        <w:rPr>
          <w:rFonts w:ascii="GHEA Grapalat" w:hAnsi="GHEA Grapalat" w:hint="eastAsia"/>
        </w:rPr>
        <w:t>за</w:t>
      </w:r>
      <w:r w:rsidRPr="0012082E">
        <w:rPr>
          <w:rFonts w:ascii="GHEA Grapalat" w:hAnsi="GHEA Grapalat"/>
        </w:rPr>
        <w:t xml:space="preserve"> </w:t>
      </w:r>
      <w:r w:rsidR="00BF3134" w:rsidRPr="0012082E">
        <w:rPr>
          <w:rFonts w:ascii="GHEA Grapalat" w:hAnsi="GHEA Grapalat"/>
        </w:rPr>
        <w:t>днем возникновения основания возврата обеспечения</w:t>
      </w:r>
      <w:r w:rsidR="00BF3134" w:rsidRPr="0012082E" w:rsidDel="00960F8B">
        <w:rPr>
          <w:rFonts w:ascii="GHEA Grapalat" w:hAnsi="GHEA Grapalat"/>
        </w:rPr>
        <w:t xml:space="preserve"> </w:t>
      </w:r>
      <w:r w:rsidR="00BF3134" w:rsidRPr="0012082E">
        <w:rPr>
          <w:rFonts w:ascii="GHEA Grapalat" w:hAnsi="GHEA Grapalat"/>
        </w:rPr>
        <w:t>уведомляет</w:t>
      </w:r>
      <w:r w:rsidR="0012082E">
        <w:rPr>
          <w:rFonts w:ascii="GHEA Grapalat" w:hAnsi="GHEA Grapalat"/>
          <w:lang w:val="hy-AM"/>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009603C1" w:rsidRPr="0012082E">
        <w:rPr>
          <w:rFonts w:ascii="GHEA Grapalat" w:hAnsi="GHEA Grapalat" w:hint="eastAsia"/>
        </w:rPr>
        <w:t>представлен</w:t>
      </w:r>
      <w:r w:rsidR="009603C1" w:rsidRPr="0012082E">
        <w:rPr>
          <w:rFonts w:ascii="GHEA Grapalat" w:hAnsi="GHEA Grapalat"/>
        </w:rPr>
        <w:t xml:space="preserve">ного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наличных денег - </w:t>
      </w:r>
      <w:r w:rsidRPr="0012082E">
        <w:rPr>
          <w:rFonts w:ascii="GHEA Grapalat" w:hAnsi="GHEA Grapalat" w:hint="eastAsia"/>
        </w:rPr>
        <w:t>Министерство</w:t>
      </w:r>
      <w:r w:rsidRPr="0012082E">
        <w:rPr>
          <w:rFonts w:ascii="GHEA Grapalat" w:hAnsi="GHEA Grapalat"/>
        </w:rPr>
        <w:t xml:space="preserve"> </w:t>
      </w:r>
      <w:r w:rsidRPr="0012082E">
        <w:rPr>
          <w:rFonts w:ascii="GHEA Grapalat" w:hAnsi="GHEA Grapalat" w:hint="eastAsia"/>
        </w:rPr>
        <w:t>финансов</w:t>
      </w:r>
      <w:r w:rsidRPr="0012082E">
        <w:rPr>
          <w:rFonts w:ascii="GHEA Grapalat" w:hAnsi="GHEA Grapalat"/>
        </w:rPr>
        <w:t xml:space="preserve"> </w:t>
      </w:r>
      <w:r w:rsidRPr="0012082E">
        <w:rPr>
          <w:rFonts w:ascii="GHEA Grapalat" w:hAnsi="GHEA Grapalat" w:hint="eastAsia"/>
        </w:rPr>
        <w:t>РА</w:t>
      </w:r>
      <w:r w:rsidRPr="0012082E">
        <w:rPr>
          <w:rFonts w:ascii="GHEA Grapalat" w:hAnsi="GHEA Grapalat"/>
        </w:rPr>
        <w:t xml:space="preserve"> </w:t>
      </w:r>
      <w:r w:rsidRPr="0012082E">
        <w:rPr>
          <w:rFonts w:ascii="GHEA Grapalat" w:hAnsi="GHEA Grapalat" w:hint="eastAsia"/>
        </w:rPr>
        <w:t>с</w:t>
      </w:r>
      <w:r w:rsidRPr="0012082E">
        <w:rPr>
          <w:rFonts w:ascii="GHEA Grapalat" w:hAnsi="GHEA Grapalat"/>
        </w:rPr>
        <w:t xml:space="preserve"> </w:t>
      </w:r>
      <w:r w:rsidRPr="0012082E">
        <w:rPr>
          <w:rFonts w:ascii="GHEA Grapalat" w:hAnsi="GHEA Grapalat" w:hint="eastAsia"/>
        </w:rPr>
        <w:t>приложением</w:t>
      </w:r>
      <w:r w:rsidRPr="0012082E">
        <w:rPr>
          <w:rFonts w:ascii="GHEA Grapalat" w:hAnsi="GHEA Grapalat"/>
        </w:rPr>
        <w:t xml:space="preserve"> </w:t>
      </w:r>
      <w:r w:rsidRPr="0012082E">
        <w:rPr>
          <w:rFonts w:ascii="GHEA Grapalat" w:hAnsi="GHEA Grapalat" w:hint="eastAsia"/>
        </w:rPr>
        <w:t>копии</w:t>
      </w:r>
      <w:r w:rsidRPr="0012082E">
        <w:rPr>
          <w:rFonts w:ascii="GHEA Grapalat" w:hAnsi="GHEA Grapalat"/>
        </w:rPr>
        <w:t xml:space="preserve"> представленного в заявке </w:t>
      </w:r>
      <w:r w:rsidRPr="0012082E">
        <w:rPr>
          <w:rFonts w:ascii="GHEA Grapalat" w:hAnsi="GHEA Grapalat" w:hint="eastAsia"/>
        </w:rPr>
        <w:t>документа</w:t>
      </w:r>
      <w:r w:rsidRPr="0012082E">
        <w:rPr>
          <w:rFonts w:ascii="GHEA Grapalat" w:hAnsi="GHEA Grapalat"/>
        </w:rPr>
        <w:t xml:space="preserve">, </w:t>
      </w:r>
      <w:r w:rsidRPr="0012082E">
        <w:rPr>
          <w:rFonts w:ascii="GHEA Grapalat" w:hAnsi="GHEA Grapalat" w:hint="eastAsia"/>
        </w:rPr>
        <w:t>об</w:t>
      </w:r>
      <w:r w:rsidRPr="0012082E">
        <w:rPr>
          <w:rFonts w:ascii="GHEA Grapalat" w:hAnsi="GHEA Grapalat"/>
        </w:rPr>
        <w:t xml:space="preserve"> </w:t>
      </w:r>
      <w:r w:rsidRPr="0012082E">
        <w:rPr>
          <w:rFonts w:ascii="GHEA Grapalat" w:hAnsi="GHEA Grapalat" w:hint="eastAsia"/>
        </w:rPr>
        <w:t>обосновании</w:t>
      </w:r>
      <w:r w:rsidRPr="0012082E">
        <w:rPr>
          <w:rFonts w:ascii="GHEA Grapalat" w:hAnsi="GHEA Grapalat"/>
        </w:rPr>
        <w:t xml:space="preserve"> </w:t>
      </w:r>
      <w:r w:rsidRPr="0012082E">
        <w:rPr>
          <w:rFonts w:ascii="GHEA Grapalat" w:hAnsi="GHEA Grapalat" w:hint="eastAsia"/>
        </w:rPr>
        <w:t>платежа</w:t>
      </w:r>
      <w:r w:rsidRPr="0012082E">
        <w:rPr>
          <w:rFonts w:ascii="GHEA Grapalat" w:hAnsi="GHEA Grapalat"/>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w:t>
      </w:r>
      <w:r w:rsidRPr="0012082E">
        <w:rPr>
          <w:rFonts w:ascii="GHEA Grapalat" w:hAnsi="GHEA Grapalat" w:hint="eastAsia"/>
        </w:rPr>
        <w:t>банковской</w:t>
      </w:r>
      <w:r w:rsidRPr="0012082E">
        <w:rPr>
          <w:rFonts w:ascii="GHEA Grapalat" w:hAnsi="GHEA Grapalat"/>
        </w:rPr>
        <w:t xml:space="preserve"> </w:t>
      </w:r>
      <w:r w:rsidRPr="0012082E">
        <w:rPr>
          <w:rFonts w:ascii="GHEA Grapalat" w:hAnsi="GHEA Grapalat" w:hint="eastAsia"/>
        </w:rPr>
        <w:t>гарантии</w:t>
      </w:r>
      <w:r w:rsidRPr="0012082E">
        <w:rPr>
          <w:rFonts w:ascii="GHEA Grapalat" w:hAnsi="GHEA Grapalat"/>
        </w:rPr>
        <w:t xml:space="preserve">- </w:t>
      </w:r>
      <w:r w:rsidRPr="0012082E">
        <w:rPr>
          <w:rFonts w:ascii="GHEA Grapalat" w:hAnsi="GHEA Grapalat" w:hint="eastAsia"/>
        </w:rPr>
        <w:t>банк</w:t>
      </w:r>
      <w:r w:rsidRPr="0012082E">
        <w:rPr>
          <w:rFonts w:ascii="GHEA Grapalat" w:hAnsi="GHEA Grapalat"/>
        </w:rPr>
        <w:t xml:space="preserve">, </w:t>
      </w:r>
      <w:r w:rsidRPr="0012082E">
        <w:rPr>
          <w:rFonts w:ascii="GHEA Grapalat" w:hAnsi="GHEA Grapalat" w:hint="eastAsia"/>
        </w:rPr>
        <w:t>выдавший</w:t>
      </w:r>
      <w:r w:rsidRPr="0012082E">
        <w:rPr>
          <w:rFonts w:ascii="GHEA Grapalat" w:hAnsi="GHEA Grapalat"/>
        </w:rPr>
        <w:t xml:space="preserve"> </w:t>
      </w:r>
      <w:r w:rsidRPr="0012082E">
        <w:rPr>
          <w:rFonts w:ascii="GHEA Grapalat" w:hAnsi="GHEA Grapalat" w:hint="eastAsia"/>
        </w:rPr>
        <w:t>гарантию</w:t>
      </w:r>
      <w:r w:rsidRPr="0012082E">
        <w:rPr>
          <w:rFonts w:ascii="GHEA Grapalat" w:hAnsi="GHEA Grapalat"/>
        </w:rPr>
        <w:t>;</w:t>
      </w:r>
    </w:p>
    <w:p w:rsidR="00971BF8" w:rsidRPr="00541249"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2" w:author="Inesa Kocharyan" w:date="2023-07-07T17:20:00Z"/>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соглашения о неустойке - </w:t>
      </w:r>
      <w:r w:rsidRPr="0012082E">
        <w:rPr>
          <w:rFonts w:ascii="GHEA Grapalat" w:hAnsi="GHEA Grapalat" w:hint="eastAsia"/>
        </w:rPr>
        <w:t>представивше</w:t>
      </w:r>
      <w:r w:rsidRPr="0012082E">
        <w:rPr>
          <w:rFonts w:ascii="GHEA Grapalat" w:hAnsi="GHEA Grapalat"/>
        </w:rPr>
        <w:t>го его участника</w:t>
      </w:r>
      <w:ins w:id="3" w:author="Inesa Kocharyan" w:date="2023-07-07T17:20:00Z">
        <w:r w:rsidRPr="00541249">
          <w:rPr>
            <w:rFonts w:ascii="GHEA Grapalat" w:hAnsi="GHEA Grapalat"/>
          </w:rPr>
          <w:t>.</w:t>
        </w:r>
      </w:ins>
    </w:p>
    <w:p w:rsidR="003E194D" w:rsidRDefault="003E194D" w:rsidP="00AB26EB">
      <w:pPr>
        <w:widowControl w:val="0"/>
        <w:tabs>
          <w:tab w:val="left" w:pos="1134"/>
        </w:tabs>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277BCF" w:rsidRPr="009044F1">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w:t>
      </w:r>
      <w:r w:rsidRPr="009044F1">
        <w:rPr>
          <w:rFonts w:ascii="GHEA Grapalat" w:hAnsi="GHEA Grapalat"/>
        </w:rPr>
        <w:t>е</w:t>
      </w:r>
      <w:r w:rsidR="0011605E">
        <w:rPr>
          <w:rStyle w:val="FootnoteReference"/>
          <w:rFonts w:ascii="GHEA Grapalat" w:hAnsi="GHEA Grapalat"/>
        </w:rPr>
        <w:footnoteReference w:customMarkFollows="1" w:id="5"/>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0E1E78" w:rsidRPr="00216702" w:rsidRDefault="000E1E78" w:rsidP="000E1E7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 xml:space="preserve">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r w:rsidRPr="00216702">
        <w:rPr>
          <w:rFonts w:ascii="GHEA Grapalat" w:hAnsi="GHEA Grapalat"/>
        </w:rPr>
        <w:lastRenderedPageBreak/>
        <w:t>(далее-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0E1E78" w:rsidRPr="00996C18" w:rsidRDefault="000E1E78" w:rsidP="000E1E78">
      <w:pPr>
        <w:widowControl w:val="0"/>
        <w:ind w:firstLine="567"/>
        <w:jc w:val="both"/>
        <w:rPr>
          <w:rFonts w:ascii="GHEA Grapalat" w:hAnsi="GHEA Grapalat"/>
        </w:rPr>
      </w:pPr>
      <w:r w:rsidRPr="000B56C9">
        <w:rPr>
          <w:rFonts w:ascii="GHEA Grapalat" w:hAnsi="GHEA Grapalat"/>
        </w:rPr>
        <w:t xml:space="preserve">12.4. </w:t>
      </w:r>
      <w:r w:rsidRPr="00F70372">
        <w:rPr>
          <w:rFonts w:ascii="GHEA Grapalat" w:hAnsi="GHEA Grapalat"/>
        </w:rPr>
        <w:t xml:space="preserve">Срок ожидания, установленный </w:t>
      </w:r>
      <w:r w:rsidRPr="000B56C9">
        <w:rPr>
          <w:rFonts w:ascii="GHEA Grapalat" w:hAnsi="GHEA Grapalat"/>
        </w:rPr>
        <w:t>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0E1E78" w:rsidRDefault="000E1E78" w:rsidP="000E1E7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0E1E78" w:rsidRPr="00570BBD" w:rsidRDefault="000E1E78" w:rsidP="000E1E7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 xml:space="preserve">ица, участвующие в деле, и их представители уведомляются о времени и месте судебного заседания, а также о совершении отдельных процессуальных </w:t>
      </w:r>
      <w:r w:rsidRPr="00570BBD">
        <w:rPr>
          <w:rFonts w:ascii="GHEA Grapalat" w:hAnsi="GHEA Grapalat"/>
        </w:rPr>
        <w:lastRenderedPageBreak/>
        <w:t>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0E1E78" w:rsidRDefault="000E1E78" w:rsidP="000E1E7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F70372">
        <w:rPr>
          <w:rFonts w:ascii="GHEA Grapalat" w:hAnsi="GHEA Grapalat"/>
        </w:rPr>
        <w:t xml:space="preserve">по своей 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rsidR="000E1E78" w:rsidRPr="00570BBD" w:rsidRDefault="000E1E78" w:rsidP="000E1E7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0E1E78" w:rsidRPr="009044F1" w:rsidRDefault="000E1E78" w:rsidP="000E1E7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0E1E78" w:rsidP="000E1E78">
      <w:pPr>
        <w:widowControl w:val="0"/>
        <w:spacing w:after="160"/>
        <w:jc w:val="center"/>
        <w:rPr>
          <w:rFonts w:ascii="GHEA Grapalat" w:hAnsi="GHEA Grapalat" w:cs="Sylfaen"/>
          <w:b/>
        </w:rPr>
      </w:pPr>
      <w:r>
        <w:rPr>
          <w:rFonts w:ascii="GHEA Grapalat" w:hAnsi="GHEA Grapalat"/>
          <w:b/>
        </w:rPr>
        <w:t xml:space="preserve">                                                        </w:t>
      </w:r>
    </w:p>
    <w:p w:rsidR="006356C0" w:rsidRDefault="006356C0">
      <w:pPr>
        <w:rPr>
          <w:rFonts w:ascii="GHEA Grapalat" w:hAnsi="GHEA Grapalat"/>
          <w:b/>
        </w:rPr>
      </w:pPr>
      <w:r>
        <w:rPr>
          <w:rFonts w:ascii="GHEA Grapalat" w:hAnsi="GHEA Grapalat"/>
          <w:b/>
        </w:rPr>
        <w:br w:type="page"/>
      </w:r>
    </w:p>
    <w:p w:rsidR="000A5E21" w:rsidRPr="00374F4A" w:rsidRDefault="000A5E21" w:rsidP="000A5E21">
      <w:pPr>
        <w:jc w:val="center"/>
        <w:rPr>
          <w:rFonts w:ascii="GHEA Grapalat" w:hAnsi="GHEA Grapalat"/>
          <w:b/>
        </w:rPr>
      </w:pPr>
      <w:r w:rsidRPr="009044F1">
        <w:rPr>
          <w:rFonts w:ascii="GHEA Grapalat" w:hAnsi="GHEA Grapalat"/>
          <w:b/>
        </w:rPr>
        <w:lastRenderedPageBreak/>
        <w:t>ЧАСТЬ II</w:t>
      </w:r>
    </w:p>
    <w:p w:rsidR="000A5E21" w:rsidRPr="00374F4A" w:rsidRDefault="000A5E21" w:rsidP="000A5E21">
      <w:pPr>
        <w:widowControl w:val="0"/>
        <w:spacing w:after="160"/>
        <w:jc w:val="center"/>
        <w:rPr>
          <w:rFonts w:ascii="GHEA Grapalat" w:hAnsi="GHEA Grapalat"/>
          <w:b/>
        </w:rPr>
      </w:pPr>
    </w:p>
    <w:p w:rsidR="000A5E21" w:rsidRPr="009044F1" w:rsidRDefault="000A5E21" w:rsidP="000A5E21">
      <w:pPr>
        <w:pStyle w:val="BodyText"/>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rsidR="000A5E21" w:rsidRPr="009044F1" w:rsidRDefault="000A5E21" w:rsidP="000A5E21">
      <w:pPr>
        <w:widowControl w:val="0"/>
        <w:spacing w:after="160"/>
        <w:jc w:val="center"/>
        <w:rPr>
          <w:rFonts w:ascii="GHEA Grapalat" w:hAnsi="GHEA Grapalat"/>
        </w:rPr>
      </w:pPr>
    </w:p>
    <w:p w:rsidR="000A5E21" w:rsidRPr="009044F1" w:rsidRDefault="000A5E21" w:rsidP="000A5E21">
      <w:pPr>
        <w:widowControl w:val="0"/>
        <w:spacing w:after="160"/>
        <w:jc w:val="center"/>
        <w:rPr>
          <w:rFonts w:ascii="GHEA Grapalat" w:hAnsi="GHEA Grapalat"/>
          <w:b/>
        </w:rPr>
      </w:pPr>
      <w:r w:rsidRPr="009044F1">
        <w:rPr>
          <w:rFonts w:ascii="GHEA Grapalat" w:hAnsi="GHEA Grapalat"/>
          <w:b/>
        </w:rPr>
        <w:t>1. ОБЩИЕ ПОЛОЖЕНИЯ</w:t>
      </w:r>
    </w:p>
    <w:p w:rsidR="000A5E21" w:rsidRPr="009044F1" w:rsidRDefault="000A5E21" w:rsidP="000A5E21">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A5E21" w:rsidRPr="009044F1" w:rsidRDefault="000A5E21" w:rsidP="000A5E21">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A5E21" w:rsidRDefault="000A5E21" w:rsidP="000A5E21">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0A5E21" w:rsidRPr="009044F1" w:rsidRDefault="000A5E21" w:rsidP="000A5E21">
      <w:pPr>
        <w:widowControl w:val="0"/>
        <w:spacing w:after="160"/>
        <w:jc w:val="center"/>
        <w:rPr>
          <w:rFonts w:ascii="GHEA Grapalat" w:hAnsi="GHEA Grapalat"/>
          <w:b/>
        </w:rPr>
      </w:pPr>
      <w:r w:rsidRPr="009044F1">
        <w:rPr>
          <w:rFonts w:ascii="GHEA Grapalat" w:hAnsi="GHEA Grapalat"/>
          <w:b/>
        </w:rPr>
        <w:t>2. ЗАЯВКА НА ПРОЦЕДУРУ</w:t>
      </w:r>
    </w:p>
    <w:p w:rsidR="000A5E21" w:rsidRDefault="000A5E21" w:rsidP="000A5E21">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0A5E21" w:rsidRPr="009044F1" w:rsidRDefault="000A5E21" w:rsidP="000A5E21">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A5E21" w:rsidRPr="000811C1" w:rsidRDefault="000A5E21" w:rsidP="000A5E21">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1504AC">
        <w:rPr>
          <w:rFonts w:ascii="GHEA Grapalat" w:hAnsi="GHEA Grapalat"/>
        </w:rPr>
        <w:t>н</w:t>
      </w:r>
      <w:r w:rsidRPr="009044F1">
        <w:rPr>
          <w:rFonts w:ascii="GHEA Grapalat" w:hAnsi="GHEA Grapalat"/>
        </w:rPr>
        <w:t>а участие в процедуре согласно Приложению №1;</w:t>
      </w:r>
    </w:p>
    <w:p w:rsidR="000A5E21" w:rsidRPr="00D3436F" w:rsidRDefault="000A5E21" w:rsidP="000A5E21">
      <w:pPr>
        <w:widowControl w:val="0"/>
        <w:tabs>
          <w:tab w:val="left" w:pos="1134"/>
        </w:tabs>
        <w:spacing w:after="160"/>
        <w:ind w:firstLine="567"/>
        <w:jc w:val="both"/>
        <w:rPr>
          <w:rFonts w:ascii="GHEA Grapalat" w:hAnsi="GHEA Grapalat"/>
        </w:rPr>
      </w:pPr>
      <w:r w:rsidRPr="00D3436F">
        <w:rPr>
          <w:rFonts w:ascii="GHEA Grapalat" w:hAnsi="GHEA Grapalat"/>
        </w:rPr>
        <w:t>2.</w:t>
      </w:r>
      <w:r>
        <w:rPr>
          <w:rFonts w:ascii="GHEA Grapalat" w:hAnsi="GHEA Grapalat"/>
        </w:rPr>
        <w:t>2</w:t>
      </w:r>
      <w:r w:rsidRPr="00D3436F">
        <w:rPr>
          <w:rFonts w:ascii="GHEA Grapalat" w:hAnsi="GHEA Grapalat"/>
        </w:rPr>
        <w:t xml:space="preserve"> </w:t>
      </w:r>
      <w:r>
        <w:rPr>
          <w:rFonts w:ascii="GHEA Grapalat" w:hAnsi="GHEA Grapalat"/>
        </w:rPr>
        <w:t xml:space="preserve"> копию договора</w:t>
      </w:r>
      <w:r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Pr="00AD6738">
        <w:rPr>
          <w:rFonts w:ascii="GHEA Grapalat" w:hAnsi="GHEA Grapalat"/>
        </w:rPr>
        <w:t>субподряд</w:t>
      </w:r>
      <w:r>
        <w:rPr>
          <w:rFonts w:ascii="GHEA Grapalat" w:hAnsi="GHEA Grapalat"/>
        </w:rPr>
        <w:t>;</w:t>
      </w:r>
    </w:p>
    <w:p w:rsidR="000A5E21" w:rsidRPr="00D3436F" w:rsidRDefault="000A5E21" w:rsidP="000A5E21">
      <w:pPr>
        <w:widowControl w:val="0"/>
        <w:tabs>
          <w:tab w:val="left" w:pos="1134"/>
        </w:tabs>
        <w:spacing w:after="160"/>
        <w:ind w:firstLine="567"/>
        <w:jc w:val="both"/>
        <w:rPr>
          <w:rFonts w:ascii="GHEA Grapalat" w:hAnsi="GHEA Grapalat"/>
        </w:rPr>
      </w:pPr>
      <w:r w:rsidRPr="00D3436F">
        <w:rPr>
          <w:rFonts w:ascii="GHEA Grapalat" w:hAnsi="GHEA Grapalat"/>
        </w:rPr>
        <w:t>2.</w:t>
      </w:r>
      <w:r>
        <w:rPr>
          <w:rFonts w:ascii="GHEA Grapalat" w:hAnsi="GHEA Grapalat"/>
        </w:rPr>
        <w:t>3</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FootnoteReference"/>
          <w:rFonts w:ascii="GHEA Grapalat" w:hAnsi="GHEA Grapalat"/>
        </w:rPr>
        <w:footnoteReference w:customMarkFollows="1" w:id="6"/>
        <w:t>15</w:t>
      </w:r>
    </w:p>
    <w:p w:rsidR="000A5E21" w:rsidRDefault="000A5E21" w:rsidP="000A5E21">
      <w:pPr>
        <w:widowControl w:val="0"/>
        <w:tabs>
          <w:tab w:val="left" w:pos="1134"/>
        </w:tabs>
        <w:spacing w:after="160"/>
        <w:ind w:firstLine="567"/>
        <w:jc w:val="both"/>
        <w:rPr>
          <w:rFonts w:ascii="GHEA Grapalat" w:hAnsi="GHEA Grapalat"/>
        </w:rPr>
      </w:pPr>
      <w:r w:rsidRPr="009044F1">
        <w:rPr>
          <w:rFonts w:ascii="GHEA Grapalat" w:hAnsi="GHEA Grapalat"/>
        </w:rPr>
        <w:t>2.</w:t>
      </w:r>
      <w:r>
        <w:rPr>
          <w:rFonts w:ascii="GHEA Grapalat" w:hAnsi="GHEA Grapalat"/>
        </w:rPr>
        <w:t>5</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4" w:author="Vardan" w:date="2020-06-03T18:32:00Z">
        <w:r w:rsidDel="00C14716">
          <w:rPr>
            <w:rFonts w:ascii="GHEA Grapalat" w:hAnsi="GHEA Grapalat"/>
          </w:rPr>
          <w:delText>,</w:delText>
        </w:r>
      </w:del>
      <w:ins w:id="5" w:author="Vardan" w:date="2020-06-03T18:33:00Z">
        <w:r w:rsidRPr="001D5C13">
          <w:rPr>
            <w:rFonts w:ascii="GHEA Grapalat" w:hAnsi="GHEA Grapalat"/>
          </w:rPr>
          <w:t xml:space="preserve"> </w:t>
        </w:r>
      </w:ins>
      <w:r>
        <w:rPr>
          <w:rFonts w:ascii="GHEA Grapalat" w:hAnsi="GHEA Grapalat"/>
        </w:rPr>
        <w:t>(</w:t>
      </w:r>
      <w:r w:rsidRPr="00864470">
        <w:rPr>
          <w:rFonts w:ascii="GHEA Grapalat" w:hAnsi="GHEA Grapalat"/>
        </w:rPr>
        <w:t>совокупность себестоимости и прогнозируемой прибыли</w:t>
      </w:r>
      <w:r>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rsidR="000A5E21" w:rsidRPr="00D860D7" w:rsidRDefault="000A5E21" w:rsidP="000A5E21">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2.6 При закупке строительных работ:</w:t>
      </w:r>
    </w:p>
    <w:p w:rsidR="000A5E21" w:rsidRPr="00FF3E38" w:rsidRDefault="000A5E21" w:rsidP="000A5E21">
      <w:pPr>
        <w:ind w:firstLine="567"/>
        <w:jc w:val="both"/>
        <w:rPr>
          <w:rFonts w:ascii="GHEA Grapalat" w:hAnsi="GHEA Grapalat"/>
        </w:rPr>
      </w:pPr>
      <w:r w:rsidRPr="00FF3E38">
        <w:rPr>
          <w:rFonts w:ascii="GHEA Grapalat" w:hAnsi="GHEA Grapalat"/>
        </w:rPr>
        <w:t xml:space="preserve">-утвержденную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w:t>
      </w:r>
      <w:r w:rsidRPr="00FF3E38">
        <w:rPr>
          <w:rFonts w:ascii="GHEA Grapalat" w:hAnsi="GHEA Grapalat"/>
        </w:rPr>
        <w:lastRenderedPageBreak/>
        <w:t>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0A5E21" w:rsidRPr="00FF3E38" w:rsidRDefault="000A5E21" w:rsidP="000A5E21">
      <w:pPr>
        <w:ind w:firstLine="567"/>
        <w:jc w:val="both"/>
        <w:rPr>
          <w:rFonts w:ascii="GHEA Grapalat" w:hAnsi="GHEA Grapalat"/>
        </w:rPr>
      </w:pPr>
    </w:p>
    <w:p w:rsidR="000A5E21" w:rsidRPr="00FF3E38" w:rsidRDefault="000A5E21" w:rsidP="000A5E21">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Pr>
          <w:rStyle w:val="FootnoteReference"/>
          <w:rFonts w:ascii="GHEA Grapalat" w:hAnsi="GHEA Grapalat"/>
          <w:sz w:val="24"/>
          <w:szCs w:val="24"/>
        </w:rPr>
        <w:footnoteReference w:customMarkFollows="1" w:id="7"/>
        <w:t>17</w:t>
      </w:r>
      <w:r w:rsidRPr="00FF3E38">
        <w:rPr>
          <w:rFonts w:ascii="GHEA Grapalat" w:hAnsi="GHEA Grapalat"/>
          <w:sz w:val="24"/>
          <w:szCs w:val="24"/>
        </w:rPr>
        <w:t xml:space="preserve">. </w:t>
      </w:r>
    </w:p>
    <w:p w:rsidR="000A5E21" w:rsidRDefault="000A5E21" w:rsidP="000A5E2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0A5E21" w:rsidRPr="002658C9" w:rsidRDefault="000A5E21" w:rsidP="000A5E2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0A5E21" w:rsidRPr="002658C9" w:rsidRDefault="000A5E21" w:rsidP="000A5E2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197898" w:rsidRPr="004112BF">
        <w:rPr>
          <w:rFonts w:ascii="GHEA Grapalat" w:hAnsi="GHEA Grapalat"/>
        </w:rPr>
        <w:t>1</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0A5E21" w:rsidRPr="002658C9" w:rsidRDefault="000A5E21" w:rsidP="000A5E2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0A5E21" w:rsidRPr="002658C9" w:rsidRDefault="000A5E21" w:rsidP="000A5E2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0A5E21" w:rsidRPr="002658C9" w:rsidRDefault="000A5E21" w:rsidP="000A5E2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0A5E21" w:rsidRPr="002658C9" w:rsidRDefault="000A5E21" w:rsidP="000A5E2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0A5E21" w:rsidRPr="002658C9" w:rsidRDefault="000A5E21" w:rsidP="000A5E2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0A5E21" w:rsidRPr="002658C9" w:rsidRDefault="000A5E21" w:rsidP="000A5E2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0A5E21" w:rsidRDefault="000A5E21" w:rsidP="000A5E2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0A5E21" w:rsidRPr="00374F4A" w:rsidRDefault="000A5E21" w:rsidP="000A5E21">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0A5E21" w:rsidRPr="004112BF" w:rsidRDefault="000A5E21" w:rsidP="000A5E21">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b/>
          <w:sz w:val="24"/>
          <w:szCs w:val="24"/>
        </w:rPr>
        <w:t>ЕГС-BMAShDzB-24/</w:t>
      </w:r>
      <w:r w:rsidR="00197898" w:rsidRPr="004112BF">
        <w:rPr>
          <w:rFonts w:ascii="GHEA Grapalat" w:hAnsi="GHEA Grapalat"/>
          <w:b/>
          <w:sz w:val="24"/>
          <w:szCs w:val="24"/>
        </w:rPr>
        <w:t>5</w:t>
      </w:r>
    </w:p>
    <w:p w:rsidR="000A5E21" w:rsidRPr="00374F4A" w:rsidRDefault="000A5E21" w:rsidP="000A5E21">
      <w:pPr>
        <w:widowControl w:val="0"/>
        <w:spacing w:after="120"/>
        <w:jc w:val="center"/>
        <w:rPr>
          <w:rFonts w:ascii="GHEA Grapalat" w:hAnsi="GHEA Grapalat" w:cs="Sylfaen"/>
          <w:b/>
        </w:rPr>
      </w:pPr>
    </w:p>
    <w:p w:rsidR="000A5E21" w:rsidRPr="00374F4A" w:rsidRDefault="000A5E21" w:rsidP="000A5E21">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0A5E21" w:rsidRPr="00374F4A" w:rsidRDefault="000A5E21" w:rsidP="000A5E21">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rsidR="000A5E21" w:rsidRPr="00374F4A" w:rsidRDefault="000A5E21" w:rsidP="000A5E21">
      <w:pPr>
        <w:widowControl w:val="0"/>
        <w:spacing w:after="120"/>
        <w:jc w:val="center"/>
        <w:rPr>
          <w:rFonts w:ascii="GHEA Grapalat" w:hAnsi="GHEA Grapalat"/>
        </w:rPr>
      </w:pPr>
    </w:p>
    <w:p w:rsidR="000A5E21" w:rsidRPr="00C4157A" w:rsidRDefault="000A5E21" w:rsidP="000A5E21">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0A5E21" w:rsidRPr="000C1746" w:rsidRDefault="000A5E21" w:rsidP="000A5E21">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0A5E21" w:rsidRPr="00DA5EA0" w:rsidRDefault="000A5E21" w:rsidP="000A5E21">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0A5E21" w:rsidRPr="000C1746" w:rsidRDefault="000A5E21" w:rsidP="000A5E21">
      <w:pPr>
        <w:spacing w:after="160"/>
        <w:ind w:left="4395"/>
        <w:jc w:val="both"/>
        <w:rPr>
          <w:rFonts w:ascii="GHEA Grapalat" w:hAnsi="GHEA Grapalat" w:cs="Sylfaen"/>
          <w:sz w:val="16"/>
        </w:rPr>
      </w:pPr>
      <w:r w:rsidRPr="005F2C25">
        <w:rPr>
          <w:rFonts w:ascii="GHEA Grapalat" w:hAnsi="GHEA Grapalat"/>
          <w:sz w:val="16"/>
        </w:rPr>
        <w:t xml:space="preserve">                             </w:t>
      </w:r>
      <w:r w:rsidRPr="000C1746">
        <w:rPr>
          <w:rFonts w:ascii="GHEA Grapalat" w:hAnsi="GHEA Grapalat"/>
          <w:sz w:val="16"/>
        </w:rPr>
        <w:t>номер лота (лотов)</w:t>
      </w:r>
    </w:p>
    <w:p w:rsidR="000A5E21" w:rsidRPr="004112BF" w:rsidRDefault="000A5E21" w:rsidP="000A5E21">
      <w:pPr>
        <w:jc w:val="both"/>
        <w:rPr>
          <w:rFonts w:ascii="GHEA Grapalat" w:hAnsi="GHEA Grapalat" w:cs="Sylfaen"/>
        </w:rPr>
      </w:pPr>
      <w:r>
        <w:rPr>
          <w:rFonts w:ascii="GHEA Grapalat" w:hAnsi="GHEA Grapalat"/>
        </w:rPr>
        <w:t>__________</w:t>
      </w:r>
      <w:r w:rsidRPr="006722F4">
        <w:rPr>
          <w:rFonts w:ascii="GHEA Grapalat" w:hAnsi="GHEA Grapalat"/>
          <w:u w:val="single"/>
        </w:rPr>
        <w:t xml:space="preserve"> </w:t>
      </w:r>
      <w:r w:rsidRPr="00E272DC">
        <w:rPr>
          <w:rFonts w:ascii="GHEA Grapalat" w:hAnsi="GHEA Grapalat"/>
          <w:u w:val="single"/>
        </w:rPr>
        <w:t>ЗАО “Ергорсвет”</w:t>
      </w:r>
      <w:r>
        <w:rPr>
          <w:rFonts w:ascii="GHEA Grapalat" w:hAnsi="GHEA Grapalat"/>
        </w:rPr>
        <w:t>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Pr>
          <w:rFonts w:ascii="GHEA Grapalat" w:hAnsi="GHEA Grapalat"/>
        </w:rPr>
        <w:t>"ЕГС-BMAShDzB-24/</w:t>
      </w:r>
      <w:r w:rsidR="00197898" w:rsidRPr="004112BF">
        <w:rPr>
          <w:rFonts w:ascii="GHEA Grapalat" w:hAnsi="GHEA Grapalat"/>
        </w:rPr>
        <w:t>5</w:t>
      </w:r>
    </w:p>
    <w:p w:rsidR="000A5E21" w:rsidRPr="00C4157A" w:rsidRDefault="000A5E21" w:rsidP="000A5E21">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0A5E21" w:rsidRPr="00DA5EA0" w:rsidRDefault="000A5E21" w:rsidP="000A5E21">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0A5E21" w:rsidRPr="002B75BF" w:rsidRDefault="000A5E21" w:rsidP="000A5E21">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0A5E21" w:rsidRPr="000C1746" w:rsidRDefault="000A5E21" w:rsidP="000A5E21">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0A5E21" w:rsidRPr="00DA5EA0" w:rsidRDefault="000A5E21" w:rsidP="000A5E21">
      <w:pPr>
        <w:jc w:val="both"/>
        <w:rPr>
          <w:rFonts w:ascii="GHEA Grapalat" w:hAnsi="GHEA Grapalat" w:cs="Sylfaen"/>
        </w:rPr>
      </w:pPr>
      <w:r w:rsidRPr="00DA5EA0">
        <w:rPr>
          <w:rFonts w:ascii="GHEA Grapalat" w:hAnsi="GHEA Grapalat"/>
        </w:rPr>
        <w:t>является</w:t>
      </w:r>
      <w:r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0A5E21" w:rsidRPr="000C1746" w:rsidRDefault="000A5E21" w:rsidP="000A5E21">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A5E21" w:rsidRDefault="000A5E21" w:rsidP="000A5E21">
      <w:pPr>
        <w:jc w:val="both"/>
        <w:rPr>
          <w:rFonts w:ascii="GHEA Grapalat" w:hAnsi="GHEA Grapalat"/>
        </w:rPr>
      </w:pPr>
    </w:p>
    <w:p w:rsidR="000A5E21" w:rsidRDefault="000A5E21" w:rsidP="000A5E21">
      <w:pPr>
        <w:jc w:val="both"/>
        <w:rPr>
          <w:rFonts w:ascii="GHEA Grapalat" w:hAnsi="GHEA Grapalat"/>
        </w:rPr>
      </w:pPr>
      <w:r>
        <w:rPr>
          <w:rFonts w:ascii="GHEA Grapalat" w:hAnsi="GHEA Grapalat"/>
        </w:rPr>
        <w:t>Данные       ----------------------------------------  следующие:</w:t>
      </w:r>
    </w:p>
    <w:p w:rsidR="000A5E21" w:rsidRPr="000811C1" w:rsidRDefault="000A5E21" w:rsidP="000A5E2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A5E21" w:rsidRDefault="000A5E21" w:rsidP="000A5E21">
      <w:pPr>
        <w:jc w:val="both"/>
        <w:rPr>
          <w:rFonts w:ascii="GHEA Grapalat" w:hAnsi="GHEA Grapalat"/>
        </w:rPr>
      </w:pPr>
    </w:p>
    <w:p w:rsidR="000A5E21" w:rsidRPr="00B443ED" w:rsidRDefault="000A5E21" w:rsidP="000A5E21">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0A5E21" w:rsidRPr="000C1746" w:rsidRDefault="000A5E21" w:rsidP="000A5E21">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0A5E21" w:rsidRDefault="000A5E21" w:rsidP="000A5E21">
      <w:pPr>
        <w:jc w:val="both"/>
        <w:rPr>
          <w:rFonts w:ascii="GHEA Grapalat" w:hAnsi="GHEA Grapalat"/>
        </w:rPr>
      </w:pPr>
    </w:p>
    <w:p w:rsidR="000A5E21" w:rsidRPr="008E7F24" w:rsidRDefault="000A5E21" w:rsidP="000A5E21">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0A5E21" w:rsidRPr="00D3436F" w:rsidRDefault="000A5E21" w:rsidP="000A5E21">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0A5E21" w:rsidRDefault="000A5E21" w:rsidP="000A5E21">
      <w:pPr>
        <w:jc w:val="both"/>
        <w:rPr>
          <w:rFonts w:ascii="GHEA Grapalat" w:hAnsi="GHEA Grapalat"/>
        </w:rPr>
      </w:pPr>
    </w:p>
    <w:p w:rsidR="000A5E21" w:rsidRDefault="000A5E21" w:rsidP="000A5E21">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0A5E21" w:rsidRDefault="000A5E21" w:rsidP="000A5E21">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0A5E21" w:rsidRDefault="000A5E21" w:rsidP="000A5E21">
      <w:pPr>
        <w:jc w:val="both"/>
        <w:rPr>
          <w:rFonts w:ascii="GHEA Grapalat" w:hAnsi="GHEA Grapalat"/>
          <w:sz w:val="18"/>
          <w:szCs w:val="18"/>
        </w:rPr>
      </w:pPr>
    </w:p>
    <w:p w:rsidR="000A5E21" w:rsidRPr="00B16483" w:rsidRDefault="000A5E21" w:rsidP="000A5E21">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0A5E21" w:rsidRDefault="000A5E21" w:rsidP="000A5E21">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0A5E21" w:rsidRPr="00D3436F" w:rsidRDefault="000A5E21" w:rsidP="000A5E21">
      <w:pPr>
        <w:tabs>
          <w:tab w:val="left" w:pos="7371"/>
        </w:tabs>
        <w:spacing w:after="160"/>
        <w:ind w:left="3544" w:firstLine="3"/>
        <w:jc w:val="both"/>
        <w:rPr>
          <w:rFonts w:ascii="GHEA Grapalat" w:hAnsi="GHEA Grapalat"/>
          <w:sz w:val="16"/>
        </w:rPr>
      </w:pPr>
    </w:p>
    <w:p w:rsidR="000A5E21" w:rsidRDefault="000A5E21" w:rsidP="000A5E21">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0A5E21" w:rsidRDefault="000A5E21" w:rsidP="000A5E21">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0A5E21" w:rsidRPr="00AD67F0" w:rsidRDefault="000A5E21" w:rsidP="000A5E21">
      <w:pPr>
        <w:ind w:firstLine="709"/>
        <w:rPr>
          <w:rFonts w:ascii="GHEA Grapalat" w:hAnsi="GHEA Grapalat"/>
          <w:sz w:val="20"/>
          <w:lang w:val="es-ES"/>
        </w:rPr>
      </w:pPr>
      <w:r w:rsidRPr="00AD67F0">
        <w:rPr>
          <w:rFonts w:ascii="GHEA Grapalat" w:hAnsi="GHEA Grapalat" w:cs="Arial"/>
          <w:sz w:val="20"/>
          <w:szCs w:val="20"/>
          <w:lang w:val="es-ES"/>
        </w:rPr>
        <w:t>1)</w:t>
      </w:r>
      <w:r w:rsidRPr="00AD67F0">
        <w:rPr>
          <w:rFonts w:ascii="GHEA Grapalat" w:hAnsi="GHEA Grapalat"/>
          <w:sz w:val="20"/>
          <w:lang w:val="hy-AM"/>
        </w:rPr>
        <w:t xml:space="preserve">  </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sz w:val="20"/>
          <w:u w:val="single"/>
        </w:rPr>
        <w:t xml:space="preserve">и </w:t>
      </w:r>
      <w:r w:rsidRPr="00AD67F0">
        <w:rPr>
          <w:rFonts w:ascii="GHEA Grapalat" w:hAnsi="GHEA Grapalat"/>
          <w:lang w:val="hy-AM"/>
        </w:rPr>
        <w:t>аффилированные</w:t>
      </w:r>
      <w:r w:rsidRPr="00AD67F0">
        <w:rPr>
          <w:rFonts w:ascii="GHEA Grapalat" w:hAnsi="GHEA Grapalat"/>
        </w:rPr>
        <w:t xml:space="preserve"> с ним</w:t>
      </w:r>
      <w:r w:rsidRPr="00AD67F0">
        <w:rPr>
          <w:rFonts w:ascii="GHEA Grapalat" w:hAnsi="GHEA Grapalat"/>
          <w:lang w:val="hy-AM"/>
        </w:rPr>
        <w:t xml:space="preserve"> </w:t>
      </w:r>
    </w:p>
    <w:p w:rsidR="000A5E21" w:rsidRPr="00AD67F0" w:rsidRDefault="000A5E21" w:rsidP="000A5E21">
      <w:pPr>
        <w:widowControl w:val="0"/>
        <w:spacing w:after="120"/>
        <w:ind w:left="2835"/>
        <w:rPr>
          <w:rFonts w:ascii="GHEA Grapalat" w:hAnsi="GHEA Grapalat"/>
          <w:sz w:val="16"/>
        </w:rPr>
      </w:pPr>
      <w:r w:rsidRPr="00AD67F0">
        <w:rPr>
          <w:rFonts w:ascii="GHEA Grapalat" w:hAnsi="GHEA Grapalat"/>
          <w:sz w:val="16"/>
        </w:rPr>
        <w:t>наименование участника</w:t>
      </w:r>
    </w:p>
    <w:p w:rsidR="000A5E21" w:rsidRPr="00AD67F0" w:rsidRDefault="000A5E21" w:rsidP="000A5E21">
      <w:pPr>
        <w:rPr>
          <w:rFonts w:ascii="GHEA Grapalat" w:hAnsi="GHEA Grapalat"/>
          <w:i/>
          <w:sz w:val="16"/>
          <w:vertAlign w:val="superscript"/>
          <w:lang w:val="es-ES"/>
        </w:rPr>
      </w:pPr>
    </w:p>
    <w:p w:rsidR="000A5E21" w:rsidRPr="00AD67F0" w:rsidRDefault="000A5E21" w:rsidP="000A5E21">
      <w:pPr>
        <w:rPr>
          <w:rFonts w:ascii="GHEA Grapalat" w:hAnsi="GHEA Grapalat" w:cs="Sylfaen"/>
          <w:sz w:val="20"/>
          <w:lang w:val="hy-AM"/>
        </w:rPr>
      </w:pPr>
      <w:r w:rsidRPr="00AD67F0">
        <w:rPr>
          <w:rFonts w:ascii="GHEA Grapalat" w:hAnsi="GHEA Grapalat"/>
          <w:lang w:val="hy-AM"/>
        </w:rPr>
        <w:lastRenderedPageBreak/>
        <w:t>лица</w:t>
      </w:r>
      <w:r w:rsidRPr="00AD67F0">
        <w:rPr>
          <w:rFonts w:ascii="GHEA Grapalat" w:hAnsi="GHEA Grapalat" w:cs="Arial"/>
          <w:sz w:val="20"/>
          <w:szCs w:val="20"/>
          <w:lang w:val="es-ES"/>
        </w:rPr>
        <w:t xml:space="preserve"> </w:t>
      </w:r>
      <w:r w:rsidRPr="00AD67F0">
        <w:rPr>
          <w:rFonts w:ascii="GHEA Grapalat" w:hAnsi="GHEA Grapalat" w:cs="Arial"/>
          <w:sz w:val="20"/>
          <w:szCs w:val="20"/>
          <w:lang w:val="hy-AM"/>
        </w:rPr>
        <w:t xml:space="preserve"> </w:t>
      </w:r>
      <w:r w:rsidRPr="00AD67F0">
        <w:rPr>
          <w:rFonts w:ascii="GHEA Grapalat" w:hAnsi="GHEA Grapalat"/>
          <w:lang w:val="hy-AM"/>
        </w:rPr>
        <w:t xml:space="preserve">удовлетворяют </w:t>
      </w:r>
      <w:r w:rsidRPr="00AD67F0">
        <w:rPr>
          <w:rFonts w:ascii="GHEA Grapalat" w:hAnsi="GHEA Grapalat"/>
          <w:color w:val="000000" w:themeColor="text1"/>
          <w:spacing w:val="-4"/>
        </w:rPr>
        <w:t>требованиям</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права</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участия</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установленным</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 xml:space="preserve">приглашением на </w:t>
      </w:r>
      <w:r w:rsidRPr="00AD67F0">
        <w:rPr>
          <w:rFonts w:ascii="GHEA Grapalat" w:hAnsi="GHEA Grapalat"/>
        </w:rPr>
        <w:t>открытый конкурс</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rPr>
        <w:t>под</w:t>
      </w:r>
      <w:r>
        <w:rPr>
          <w:rFonts w:ascii="GHEA Grapalat" w:hAnsi="GHEA Grapalat"/>
          <w:color w:val="000000" w:themeColor="text1"/>
        </w:rPr>
        <w:t xml:space="preserve"> кодом </w:t>
      </w:r>
      <w:r w:rsidRPr="00AD67F0">
        <w:rPr>
          <w:rFonts w:ascii="GHEA Grapalat" w:hAnsi="GHEA Grapalat"/>
          <w:color w:val="000000" w:themeColor="text1"/>
          <w:lang w:val="es-ES"/>
        </w:rPr>
        <w:t xml:space="preserve"> </w:t>
      </w:r>
      <w:r w:rsidR="00753D33">
        <w:rPr>
          <w:rFonts w:ascii="GHEA Grapalat" w:hAnsi="GHEA Grapalat"/>
        </w:rPr>
        <w:t>"ЕГС-BMAShDzB-24/</w:t>
      </w:r>
      <w:r w:rsidR="00197898" w:rsidRPr="004112BF">
        <w:rPr>
          <w:rFonts w:ascii="GHEA Grapalat" w:hAnsi="GHEA Grapalat"/>
        </w:rPr>
        <w:t>5</w:t>
      </w:r>
      <w:r w:rsidRPr="00AD67F0">
        <w:rPr>
          <w:rFonts w:ascii="GHEA Grapalat" w:hAnsi="GHEA Grapalat"/>
        </w:rPr>
        <w:t>",</w:t>
      </w:r>
      <w:r w:rsidRPr="00D142B3">
        <w:rPr>
          <w:rFonts w:ascii="GHEA Grapalat" w:hAnsi="GHEA Grapalat"/>
          <w:color w:val="000000" w:themeColor="text1"/>
        </w:rPr>
        <w:t>и</w:t>
      </w:r>
      <w:r>
        <w:rPr>
          <w:rFonts w:ascii="GHEA Grapalat" w:hAnsi="GHEA Grapalat"/>
          <w:sz w:val="20"/>
          <w:u w:val="single"/>
          <w:lang w:val="hy-AM"/>
        </w:rPr>
        <w:t xml:space="preserve"> </w:t>
      </w:r>
      <w:r>
        <w:rPr>
          <w:rFonts w:ascii="GHEA Grapalat" w:hAnsi="GHEA Grapalat"/>
          <w:sz w:val="20"/>
          <w:u w:val="single"/>
        </w:rPr>
        <w:t>________________________________</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cs="Sylfaen"/>
          <w:sz w:val="20"/>
          <w:lang w:val="hy-AM"/>
        </w:rPr>
        <w:t xml:space="preserve"> </w:t>
      </w:r>
    </w:p>
    <w:p w:rsidR="000A5E21" w:rsidRPr="00AD67F0" w:rsidRDefault="000A5E21" w:rsidP="000A5E21">
      <w:pPr>
        <w:tabs>
          <w:tab w:val="left" w:pos="6450"/>
        </w:tabs>
        <w:rPr>
          <w:rFonts w:ascii="GHEA Grapalat" w:hAnsi="GHEA Grapalat"/>
          <w:sz w:val="16"/>
        </w:rPr>
      </w:pPr>
      <w:r w:rsidRPr="00AD67F0">
        <w:rPr>
          <w:rFonts w:ascii="GHEA Grapalat" w:hAnsi="GHEA Grapalat" w:cs="Sylfaen"/>
          <w:sz w:val="20"/>
          <w:lang w:val="es-ES"/>
        </w:rPr>
        <w:t xml:space="preserve">                                                         </w:t>
      </w:r>
      <w:r w:rsidRPr="00AD67F0">
        <w:rPr>
          <w:rFonts w:ascii="GHEA Grapalat" w:hAnsi="GHEA Grapalat" w:cs="Sylfaen"/>
          <w:sz w:val="20"/>
        </w:rPr>
        <w:t xml:space="preserve">       </w:t>
      </w:r>
      <w:r>
        <w:rPr>
          <w:rFonts w:ascii="GHEA Grapalat" w:hAnsi="GHEA Grapalat" w:cs="Sylfaen"/>
          <w:sz w:val="20"/>
        </w:rPr>
        <w:t xml:space="preserve">                                   </w:t>
      </w:r>
      <w:r w:rsidRPr="00AD67F0">
        <w:rPr>
          <w:rFonts w:ascii="GHEA Grapalat" w:hAnsi="GHEA Grapalat" w:cs="Sylfaen"/>
          <w:sz w:val="20"/>
          <w:lang w:val="es-ES"/>
        </w:rPr>
        <w:t xml:space="preserve"> </w:t>
      </w:r>
      <w:r w:rsidRPr="00AD67F0">
        <w:rPr>
          <w:rFonts w:ascii="GHEA Grapalat" w:hAnsi="GHEA Grapalat"/>
          <w:sz w:val="16"/>
        </w:rPr>
        <w:t>наименование участника</w:t>
      </w:r>
    </w:p>
    <w:p w:rsidR="000A5E21" w:rsidRPr="003B0E7B" w:rsidRDefault="000A5E21" w:rsidP="000A5E21">
      <w:pPr>
        <w:widowControl w:val="0"/>
        <w:spacing w:after="160"/>
        <w:jc w:val="both"/>
        <w:rPr>
          <w:rFonts w:ascii="GHEA Grapalat" w:hAnsi="GHEA Grapalat" w:cs="Arial"/>
        </w:rPr>
      </w:pPr>
      <w:r w:rsidRPr="003B0E7B">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3B0E7B">
        <w:rPr>
          <w:rFonts w:ascii="GHEA Grapalat" w:hAnsi="GHEA Grapalat"/>
        </w:rPr>
        <w:t>,</w:t>
      </w:r>
    </w:p>
    <w:p w:rsidR="000A5E21" w:rsidRPr="00DE3244" w:rsidRDefault="000A5E21" w:rsidP="000A5E21">
      <w:pPr>
        <w:pStyle w:val="ListParagraph"/>
        <w:widowControl w:val="0"/>
        <w:numPr>
          <w:ilvl w:val="0"/>
          <w:numId w:val="35"/>
        </w:numPr>
        <w:tabs>
          <w:tab w:val="left" w:pos="567"/>
        </w:tabs>
        <w:spacing w:after="160"/>
        <w:jc w:val="both"/>
        <w:rPr>
          <w:rFonts w:ascii="GHEA Grapalat" w:hAnsi="GHEA Grapalat" w:cs="Arial"/>
        </w:rPr>
      </w:pPr>
      <w:r w:rsidRPr="00DE3244">
        <w:rPr>
          <w:rFonts w:ascii="GHEA Grapalat" w:hAnsi="GHEA Grapalat"/>
        </w:rPr>
        <w:t xml:space="preserve">в рамках участия в открытом конкурсе </w:t>
      </w:r>
      <w:r>
        <w:rPr>
          <w:rFonts w:ascii="GHEA Grapalat" w:hAnsi="GHEA Grapalat"/>
        </w:rPr>
        <w:t>под кодом "</w:t>
      </w:r>
      <w:r w:rsidRPr="00DE3244">
        <w:rPr>
          <w:rFonts w:ascii="GHEA Grapalat" w:hAnsi="GHEA Grapalat"/>
        </w:rPr>
        <w:t xml:space="preserve"> </w:t>
      </w:r>
      <w:r>
        <w:rPr>
          <w:rFonts w:ascii="GHEA Grapalat" w:hAnsi="GHEA Grapalat"/>
        </w:rPr>
        <w:t>ЕГС-BMAShDzB-24/</w:t>
      </w:r>
      <w:r w:rsidR="00197898">
        <w:rPr>
          <w:rFonts w:ascii="GHEA Grapalat" w:hAnsi="GHEA Grapalat"/>
        </w:rPr>
        <w:t>5</w:t>
      </w:r>
      <w:r w:rsidRPr="00DE3244">
        <w:rPr>
          <w:rFonts w:ascii="GHEA Grapalat" w:hAnsi="GHEA Grapalat"/>
        </w:rPr>
        <w:t>"</w:t>
      </w:r>
    </w:p>
    <w:p w:rsidR="000A5E21" w:rsidRDefault="000A5E21" w:rsidP="000A5E21">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недобросовестной конкуренции, злоупотребления доминирующим положением и антиконкурентного соглашения,</w:t>
      </w:r>
    </w:p>
    <w:p w:rsidR="000A5E21" w:rsidRDefault="000A5E21" w:rsidP="000A5E21">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0A5E21" w:rsidRDefault="000A5E21" w:rsidP="000A5E21">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0A5E21" w:rsidRDefault="000A5E21" w:rsidP="000A5E21">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0A5E21" w:rsidRDefault="000A5E21" w:rsidP="000A5E21">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0A5E21" w:rsidRDefault="000A5E21" w:rsidP="000A5E21">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0A5E21" w:rsidRDefault="000A5E21" w:rsidP="000A5E21">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0A5E21" w:rsidRDefault="000A5E21" w:rsidP="000A5E21">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0A5E21" w:rsidRDefault="000A5E21" w:rsidP="000A5E21">
      <w:pPr>
        <w:widowControl w:val="0"/>
        <w:spacing w:after="160"/>
        <w:contextualSpacing/>
        <w:jc w:val="both"/>
        <w:rPr>
          <w:rFonts w:ascii="GHEA Grapalat" w:hAnsi="GHEA Grapalat"/>
        </w:rPr>
      </w:pPr>
      <w:r>
        <w:rPr>
          <w:rFonts w:ascii="GHEA Grapalat" w:hAnsi="GHEA Grapalat"/>
        </w:rPr>
        <w:t>Ниже  ------------------------------------------------------------------</w:t>
      </w:r>
      <w:r w:rsidRPr="001849D9">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p>
    <w:p w:rsidR="000A5E21" w:rsidRDefault="000A5E21" w:rsidP="000A5E21">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rsidR="000A5E21" w:rsidRPr="001849D9" w:rsidRDefault="000A5E21" w:rsidP="000A5E21">
      <w:pPr>
        <w:widowControl w:val="0"/>
        <w:spacing w:after="160"/>
        <w:jc w:val="both"/>
        <w:rPr>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r w:rsidRPr="006B2B1A">
        <w:rPr>
          <w:rFonts w:ascii="GHEA Grapalat" w:hAnsi="GHEA Grapalat"/>
        </w:rPr>
        <w:t>-------------</w:t>
      </w:r>
      <w:r>
        <w:rPr>
          <w:rFonts w:ascii="GHEA Grapalat" w:hAnsi="GHEA Grapalat"/>
        </w:rPr>
        <w:t>------------------------</w:t>
      </w:r>
      <w:r w:rsidRPr="00E15EC9">
        <w:rPr>
          <w:rStyle w:val="FootnoteReference"/>
          <w:rFonts w:ascii="GHEA Grapalat" w:hAnsi="GHEA Grapalat"/>
          <w:sz w:val="32"/>
          <w:szCs w:val="32"/>
        </w:rPr>
        <w:footnoteReference w:customMarkFollows="1" w:id="8"/>
        <w:t>**</w:t>
      </w:r>
      <w:r w:rsidRPr="001849D9">
        <w:rPr>
          <w:rFonts w:ascii="GHEA Grapalat" w:hAnsi="GHEA Grapalat"/>
        </w:rPr>
        <w:t xml:space="preserve"> </w:t>
      </w:r>
      <w:r>
        <w:rPr>
          <w:rFonts w:ascii="GHEA Grapalat" w:hAnsi="GHEA Grapalat"/>
        </w:rPr>
        <w:t>.</w:t>
      </w:r>
    </w:p>
    <w:p w:rsidR="000A5E21" w:rsidRDefault="000A5E21" w:rsidP="000A5E21">
      <w:pPr>
        <w:jc w:val="both"/>
        <w:rPr>
          <w:rFonts w:ascii="GHEA Grapalat" w:hAnsi="GHEA Grapalat"/>
        </w:rPr>
      </w:pPr>
      <w:r>
        <w:rPr>
          <w:rFonts w:ascii="GHEA Grapalat" w:hAnsi="GHEA Grapalat"/>
        </w:rPr>
        <w:t>Прилагается заверение об установке материалов и / или приборов и оборудования, соответствующих техническим характеристикам, установленных в прилагаемой к приглашению проектной документации</w:t>
      </w:r>
    </w:p>
    <w:p w:rsidR="000A5E21" w:rsidRDefault="000A5E21" w:rsidP="000A5E21">
      <w:pPr>
        <w:rPr>
          <w:rFonts w:ascii="GHEA Grapalat" w:hAnsi="GHEA Grapalat"/>
        </w:rPr>
      </w:pPr>
    </w:p>
    <w:p w:rsidR="000A5E21" w:rsidRDefault="000A5E21" w:rsidP="000A5E21">
      <w:pPr>
        <w:jc w:val="both"/>
        <w:rPr>
          <w:rFonts w:ascii="GHEA Grapalat" w:hAnsi="GHEA Grapalat"/>
        </w:rPr>
      </w:pPr>
      <w:r>
        <w:rPr>
          <w:rFonts w:ascii="GHEA Grapalat" w:hAnsi="GHEA Grapalat"/>
        </w:rPr>
        <w:t xml:space="preserve"> </w:t>
      </w:r>
    </w:p>
    <w:p w:rsidR="000A5E21" w:rsidRDefault="000A5E21" w:rsidP="000A5E21">
      <w:pPr>
        <w:tabs>
          <w:tab w:val="left" w:pos="7371"/>
        </w:tabs>
        <w:spacing w:after="160"/>
        <w:ind w:left="3544" w:firstLine="3"/>
        <w:jc w:val="both"/>
        <w:rPr>
          <w:rFonts w:ascii="GHEA Grapalat" w:hAnsi="GHEA Grapalat"/>
          <w:sz w:val="16"/>
          <w:lang w:val="hy-AM"/>
        </w:rPr>
      </w:pPr>
    </w:p>
    <w:p w:rsidR="000A5E21" w:rsidRPr="000811C1" w:rsidRDefault="000A5E21" w:rsidP="000A5E21">
      <w:pPr>
        <w:tabs>
          <w:tab w:val="left" w:pos="7371"/>
        </w:tabs>
        <w:spacing w:after="160"/>
        <w:ind w:left="3544" w:firstLine="3"/>
        <w:jc w:val="both"/>
        <w:rPr>
          <w:rFonts w:ascii="GHEA Grapalat" w:hAnsi="GHEA Grapalat"/>
          <w:sz w:val="16"/>
          <w:lang w:val="hy-AM"/>
        </w:rPr>
      </w:pPr>
    </w:p>
    <w:p w:rsidR="000A5E21" w:rsidRPr="00D3436F" w:rsidRDefault="000A5E21" w:rsidP="000A5E21">
      <w:pPr>
        <w:tabs>
          <w:tab w:val="left" w:pos="7371"/>
        </w:tabs>
        <w:spacing w:after="160"/>
        <w:ind w:left="3544" w:firstLine="3"/>
        <w:jc w:val="both"/>
        <w:rPr>
          <w:rFonts w:ascii="GHEA Grapalat" w:hAnsi="GHEA Grapalat"/>
          <w:sz w:val="16"/>
        </w:rPr>
      </w:pPr>
    </w:p>
    <w:p w:rsidR="000A5E21" w:rsidRPr="00770B03" w:rsidRDefault="000A5E21" w:rsidP="000A5E21">
      <w:pPr>
        <w:tabs>
          <w:tab w:val="left" w:pos="7371"/>
        </w:tabs>
        <w:spacing w:after="160"/>
        <w:ind w:left="3544" w:firstLine="3"/>
        <w:jc w:val="both"/>
        <w:rPr>
          <w:rFonts w:ascii="GHEA Grapalat" w:hAnsi="GHEA Grapalat"/>
          <w:sz w:val="16"/>
        </w:rPr>
      </w:pPr>
    </w:p>
    <w:p w:rsidR="000A5E21" w:rsidRPr="000C1746" w:rsidRDefault="000A5E21" w:rsidP="000A5E21">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0A5E21" w:rsidRPr="000C1746" w:rsidRDefault="000A5E21" w:rsidP="000A5E21">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0A5E21" w:rsidRPr="000C1746" w:rsidRDefault="000A5E21" w:rsidP="000A5E21">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0A5E21" w:rsidRPr="009044F1" w:rsidRDefault="000A5E21" w:rsidP="000A5E21">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0A5E21" w:rsidRDefault="000A5E21" w:rsidP="000A5E21">
      <w:pPr>
        <w:rPr>
          <w:rFonts w:ascii="GHEA Grapalat" w:hAnsi="GHEA Grapalat"/>
          <w:b/>
        </w:rPr>
      </w:pPr>
      <w:r>
        <w:rPr>
          <w:rFonts w:ascii="GHEA Grapalat" w:hAnsi="GHEA Grapalat"/>
          <w:b/>
        </w:rPr>
        <w:br w:type="page"/>
      </w:r>
    </w:p>
    <w:p w:rsidR="000A5E21" w:rsidRDefault="000A5E21" w:rsidP="000A5E21">
      <w:pPr>
        <w:rPr>
          <w:rFonts w:ascii="GHEA Grapalat" w:hAnsi="GHEA Grapalat"/>
          <w:b/>
        </w:rPr>
      </w:pPr>
    </w:p>
    <w:p w:rsidR="000A5E21" w:rsidRPr="009044F1" w:rsidRDefault="000A5E21" w:rsidP="000A5E2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DC2360">
        <w:rPr>
          <w:rFonts w:ascii="GHEA Grapalat" w:hAnsi="GHEA Grapalat"/>
          <w:b/>
          <w:i w:val="0"/>
          <w:sz w:val="24"/>
          <w:szCs w:val="24"/>
        </w:rPr>
        <w:t>.</w:t>
      </w:r>
      <w:r w:rsidRPr="009044F1">
        <w:rPr>
          <w:rFonts w:ascii="GHEA Grapalat" w:hAnsi="GHEA Grapalat"/>
          <w:b/>
          <w:i w:val="0"/>
          <w:sz w:val="24"/>
          <w:szCs w:val="24"/>
        </w:rPr>
        <w:t>1</w:t>
      </w:r>
    </w:p>
    <w:p w:rsidR="000A5E21" w:rsidRPr="009044F1" w:rsidRDefault="000A5E21" w:rsidP="000A5E2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ЕГС-BMAShDzB-24/</w:t>
      </w:r>
      <w:r w:rsidR="00197898" w:rsidRPr="004112BF">
        <w:rPr>
          <w:rFonts w:ascii="GHEA Grapalat" w:hAnsi="GHEA Grapalat"/>
          <w:b/>
          <w:sz w:val="24"/>
          <w:szCs w:val="24"/>
        </w:rPr>
        <w:t>5</w:t>
      </w:r>
      <w:r>
        <w:rPr>
          <w:rStyle w:val="FootnoteReference"/>
          <w:rFonts w:ascii="GHEA Grapalat" w:hAnsi="GHEA Grapalat"/>
          <w:b/>
          <w:sz w:val="24"/>
          <w:szCs w:val="24"/>
        </w:rPr>
        <w:footnoteReference w:customMarkFollows="1" w:id="9"/>
        <w:t>*</w:t>
      </w:r>
    </w:p>
    <w:p w:rsidR="000A5E21" w:rsidRDefault="000A5E21" w:rsidP="000A5E21">
      <w:pPr>
        <w:widowControl w:val="0"/>
        <w:spacing w:after="160"/>
        <w:ind w:left="567" w:right="565"/>
        <w:jc w:val="center"/>
        <w:rPr>
          <w:rFonts w:ascii="GHEA Grapalat" w:hAnsi="GHEA Grapalat"/>
          <w:b/>
        </w:rPr>
      </w:pPr>
    </w:p>
    <w:p w:rsidR="000A5E21" w:rsidRDefault="000A5E21" w:rsidP="000A5E21">
      <w:pPr>
        <w:widowControl w:val="0"/>
        <w:spacing w:after="160"/>
        <w:ind w:left="567" w:right="565"/>
        <w:jc w:val="center"/>
        <w:rPr>
          <w:rFonts w:ascii="GHEA Grapalat" w:hAnsi="GHEA Grapalat"/>
          <w:b/>
        </w:rPr>
      </w:pPr>
    </w:p>
    <w:p w:rsidR="000A5E21" w:rsidRDefault="000A5E21" w:rsidP="000A5E21">
      <w:pPr>
        <w:widowControl w:val="0"/>
        <w:spacing w:after="160"/>
        <w:ind w:left="567" w:right="565"/>
        <w:jc w:val="center"/>
        <w:rPr>
          <w:rFonts w:ascii="GHEA Grapalat" w:hAnsi="GHEA Grapalat"/>
          <w:b/>
          <w:lang w:val="hy-AM"/>
        </w:rPr>
      </w:pPr>
      <w:r>
        <w:rPr>
          <w:rFonts w:ascii="GHEA Grapalat" w:hAnsi="GHEA Grapalat"/>
          <w:b/>
        </w:rPr>
        <w:t>ЗАВЕРЕНИЕ</w:t>
      </w:r>
    </w:p>
    <w:p w:rsidR="000A5E21" w:rsidRDefault="000A5E21" w:rsidP="000A5E21">
      <w:pPr>
        <w:pStyle w:val="Heading3"/>
        <w:keepNext w:val="0"/>
        <w:widowControl w:val="0"/>
        <w:spacing w:after="160" w:line="240" w:lineRule="auto"/>
        <w:ind w:left="567" w:right="565"/>
        <w:rPr>
          <w:rFonts w:ascii="GHEA Grapalat" w:hAnsi="GHEA Grapalat" w:cs="Arial"/>
          <w:sz w:val="24"/>
          <w:szCs w:val="24"/>
        </w:rPr>
      </w:pPr>
      <w:r>
        <w:rPr>
          <w:rFonts w:ascii="GHEA Grapalat" w:hAnsi="GHEA Grapalat"/>
          <w:b/>
          <w:i w:val="0"/>
          <w:sz w:val="24"/>
          <w:szCs w:val="24"/>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rsidR="000A5E21" w:rsidRDefault="000A5E21" w:rsidP="000A5E21">
      <w:pPr>
        <w:widowControl w:val="0"/>
        <w:jc w:val="both"/>
        <w:rPr>
          <w:rFonts w:ascii="GHEA Grapalat" w:hAnsi="GHEA Grapalat"/>
        </w:rPr>
      </w:pPr>
      <w:r>
        <w:rPr>
          <w:rFonts w:ascii="GHEA Grapalat" w:hAnsi="GHEA Grapalat"/>
        </w:rPr>
        <w:t xml:space="preserve">_________________________________________________________________________,                               </w:t>
      </w:r>
    </w:p>
    <w:p w:rsidR="000A5E21" w:rsidRDefault="000A5E21" w:rsidP="000A5E21">
      <w:pPr>
        <w:widowControl w:val="0"/>
        <w:spacing w:after="120"/>
        <w:jc w:val="both"/>
        <w:rPr>
          <w:rFonts w:ascii="GHEA Grapalat" w:hAnsi="GHEA Grapalat" w:cs="Arial"/>
          <w:sz w:val="16"/>
          <w:u w:val="single"/>
        </w:rPr>
      </w:pPr>
      <w:r>
        <w:rPr>
          <w:rFonts w:ascii="GHEA Grapalat" w:hAnsi="GHEA Grapalat"/>
          <w:sz w:val="16"/>
        </w:rPr>
        <w:t xml:space="preserve">                                       наименование участника</w:t>
      </w:r>
    </w:p>
    <w:p w:rsidR="000A5E21" w:rsidRDefault="000A5E21" w:rsidP="000A5E21">
      <w:pPr>
        <w:widowControl w:val="0"/>
        <w:tabs>
          <w:tab w:val="left" w:pos="6804"/>
        </w:tabs>
        <w:jc w:val="both"/>
        <w:rPr>
          <w:del w:id="6" w:author="Inesa Kocharyan" w:date="2024-02-09T17:12:00Z"/>
          <w:rFonts w:ascii="GHEA Grapalat" w:hAnsi="GHEA Grapalat"/>
        </w:rPr>
      </w:pPr>
      <w:r>
        <w:rPr>
          <w:rFonts w:ascii="GHEA Grapalat" w:hAnsi="GHEA Grapalat"/>
        </w:rPr>
        <w:t>в случае признания отобранным участником в рамках открытого конкурса под кодом ЕГС-BMAShDzB-24/</w:t>
      </w:r>
      <w:r w:rsidR="00197898" w:rsidRPr="004112BF">
        <w:rPr>
          <w:rFonts w:ascii="GHEA Grapalat" w:hAnsi="GHEA Grapalat"/>
        </w:rPr>
        <w:t>5</w:t>
      </w:r>
      <w:r w:rsidRPr="00106F20">
        <w:rPr>
          <w:rFonts w:ascii="GHEA Grapalat" w:hAnsi="GHEA Grapalat"/>
        </w:rPr>
        <w:t xml:space="preserve"> </w:t>
      </w:r>
      <w:r>
        <w:rPr>
          <w:rFonts w:ascii="GHEA Grapalat" w:hAnsi="GHEA Grapalat"/>
        </w:rPr>
        <w:t>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приборы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p>
    <w:p w:rsidR="000A5E21" w:rsidRDefault="000A5E21" w:rsidP="000A5E21">
      <w:pPr>
        <w:widowControl w:val="0"/>
        <w:tabs>
          <w:tab w:val="left" w:pos="6804"/>
        </w:tabs>
        <w:jc w:val="both"/>
        <w:rPr>
          <w:rFonts w:ascii="GHEA Grapalat" w:hAnsi="GHEA Grapalat"/>
        </w:rPr>
      </w:pPr>
    </w:p>
    <w:p w:rsidR="000A5E21" w:rsidRDefault="000A5E21" w:rsidP="000A5E21">
      <w:pPr>
        <w:widowControl w:val="0"/>
        <w:tabs>
          <w:tab w:val="left" w:pos="6804"/>
        </w:tabs>
        <w:jc w:val="center"/>
        <w:rPr>
          <w:rFonts w:ascii="GHEA Grapalat" w:hAnsi="GHEA Grapalat"/>
        </w:rPr>
      </w:pPr>
    </w:p>
    <w:p w:rsidR="000A5E21" w:rsidRDefault="000A5E21" w:rsidP="000A5E21">
      <w:pPr>
        <w:widowControl w:val="0"/>
        <w:tabs>
          <w:tab w:val="left" w:pos="6804"/>
        </w:tabs>
        <w:jc w:val="center"/>
        <w:rPr>
          <w:rFonts w:ascii="GHEA Grapalat" w:hAnsi="GHEA Grapalat"/>
        </w:rPr>
      </w:pPr>
    </w:p>
    <w:p w:rsidR="000A5E21" w:rsidRDefault="000A5E21" w:rsidP="000A5E21">
      <w:pPr>
        <w:widowControl w:val="0"/>
        <w:tabs>
          <w:tab w:val="left" w:pos="6804"/>
        </w:tabs>
        <w:jc w:val="center"/>
        <w:rPr>
          <w:rFonts w:ascii="GHEA Grapalat" w:hAnsi="GHEA Grapalat"/>
        </w:rPr>
      </w:pPr>
    </w:p>
    <w:p w:rsidR="000A5E21" w:rsidRDefault="000A5E21" w:rsidP="000A5E21">
      <w:pPr>
        <w:widowControl w:val="0"/>
        <w:tabs>
          <w:tab w:val="left" w:pos="6804"/>
        </w:tabs>
        <w:jc w:val="center"/>
        <w:rPr>
          <w:rFonts w:ascii="GHEA Grapalat" w:hAnsi="GHEA Grapalat"/>
        </w:rPr>
      </w:pPr>
      <w:r>
        <w:rPr>
          <w:rFonts w:ascii="GHEA Grapalat" w:hAnsi="GHEA Grapalat"/>
        </w:rPr>
        <w:t>_________________________________________________</w:t>
      </w:r>
      <w:r>
        <w:rPr>
          <w:rFonts w:ascii="GHEA Grapalat" w:hAnsi="GHEA Grapalat"/>
        </w:rPr>
        <w:tab/>
        <w:t>_________________</w:t>
      </w:r>
    </w:p>
    <w:p w:rsidR="000A5E21" w:rsidRDefault="000A5E21" w:rsidP="000A5E21">
      <w:pPr>
        <w:widowControl w:val="0"/>
        <w:tabs>
          <w:tab w:val="left" w:pos="7513"/>
        </w:tabs>
        <w:spacing w:after="160"/>
        <w:ind w:left="709"/>
        <w:jc w:val="both"/>
        <w:rPr>
          <w:rFonts w:ascii="GHEA Grapalat" w:hAnsi="GHEA Grapalat" w:cs="Arial"/>
          <w:sz w:val="16"/>
        </w:rPr>
      </w:pPr>
      <w:r>
        <w:rPr>
          <w:rFonts w:ascii="GHEA Grapalat" w:hAnsi="GHEA Grapalat"/>
          <w:sz w:val="16"/>
        </w:rPr>
        <w:t>наименование участника (должность, имя, фамилия руководителя</w:t>
      </w:r>
      <w:r>
        <w:rPr>
          <w:rFonts w:ascii="GHEA Grapalat" w:hAnsi="GHEA Grapalat"/>
          <w:sz w:val="16"/>
        </w:rPr>
        <w:tab/>
        <w:t>подпись</w:t>
      </w:r>
    </w:p>
    <w:p w:rsidR="000A5E21" w:rsidRDefault="000A5E21" w:rsidP="000A5E21">
      <w:pPr>
        <w:widowControl w:val="0"/>
        <w:spacing w:after="160"/>
        <w:jc w:val="right"/>
        <w:rPr>
          <w:rFonts w:ascii="GHEA Grapalat" w:hAnsi="GHEA Grapalat"/>
        </w:rPr>
      </w:pPr>
    </w:p>
    <w:p w:rsidR="000A5E21" w:rsidRDefault="000A5E21" w:rsidP="000A5E21">
      <w:pPr>
        <w:widowControl w:val="0"/>
        <w:spacing w:after="160"/>
        <w:jc w:val="right"/>
        <w:rPr>
          <w:rFonts w:ascii="GHEA Grapalat" w:hAnsi="GHEA Grapalat"/>
        </w:rPr>
      </w:pPr>
      <w:r>
        <w:rPr>
          <w:rFonts w:ascii="GHEA Grapalat" w:hAnsi="GHEA Grapalat"/>
        </w:rPr>
        <w:t>М. П.</w:t>
      </w:r>
    </w:p>
    <w:p w:rsidR="000A5E21" w:rsidRDefault="000A5E21" w:rsidP="000A5E21">
      <w:pPr>
        <w:jc w:val="right"/>
        <w:rPr>
          <w:rFonts w:ascii="GHEA Grapalat" w:hAnsi="GHEA Grapalat"/>
          <w:b/>
        </w:rPr>
      </w:pPr>
    </w:p>
    <w:p w:rsidR="000A5E21" w:rsidRDefault="000A5E21" w:rsidP="000A5E21">
      <w:pPr>
        <w:jc w:val="right"/>
        <w:rPr>
          <w:rFonts w:ascii="GHEA Grapalat" w:hAnsi="GHEA Grapalat"/>
          <w:b/>
        </w:rPr>
      </w:pPr>
    </w:p>
    <w:p w:rsidR="000A5E21" w:rsidRDefault="000A5E21" w:rsidP="000A5E21">
      <w:pPr>
        <w:jc w:val="right"/>
        <w:rPr>
          <w:rFonts w:ascii="GHEA Grapalat" w:hAnsi="GHEA Grapalat"/>
          <w:b/>
        </w:rPr>
      </w:pPr>
    </w:p>
    <w:p w:rsidR="001B307E" w:rsidRDefault="001B307E" w:rsidP="000A5E21">
      <w:pPr>
        <w:jc w:val="right"/>
        <w:rPr>
          <w:rFonts w:ascii="GHEA Grapalat" w:hAnsi="GHEA Grapalat"/>
          <w:b/>
        </w:rPr>
      </w:pPr>
    </w:p>
    <w:p w:rsidR="001B307E" w:rsidRDefault="001B307E" w:rsidP="000A5E21">
      <w:pPr>
        <w:jc w:val="right"/>
        <w:rPr>
          <w:rFonts w:ascii="GHEA Grapalat" w:hAnsi="GHEA Grapalat"/>
          <w:b/>
        </w:rPr>
      </w:pPr>
    </w:p>
    <w:p w:rsidR="001B307E" w:rsidRDefault="001B307E" w:rsidP="000A5E21">
      <w:pPr>
        <w:jc w:val="right"/>
        <w:rPr>
          <w:rFonts w:ascii="GHEA Grapalat" w:hAnsi="GHEA Grapalat"/>
          <w:b/>
        </w:rPr>
      </w:pPr>
    </w:p>
    <w:p w:rsidR="001B307E" w:rsidRDefault="001B307E" w:rsidP="000A5E21">
      <w:pPr>
        <w:jc w:val="right"/>
        <w:rPr>
          <w:rFonts w:ascii="GHEA Grapalat" w:hAnsi="GHEA Grapalat"/>
          <w:b/>
        </w:rPr>
      </w:pPr>
    </w:p>
    <w:p w:rsidR="001B307E" w:rsidRDefault="001B307E" w:rsidP="000A5E21">
      <w:pPr>
        <w:jc w:val="right"/>
        <w:rPr>
          <w:rFonts w:ascii="GHEA Grapalat" w:hAnsi="GHEA Grapalat"/>
          <w:b/>
        </w:rPr>
      </w:pPr>
    </w:p>
    <w:p w:rsidR="001B307E" w:rsidRDefault="001B307E" w:rsidP="000A5E21">
      <w:pPr>
        <w:jc w:val="right"/>
        <w:rPr>
          <w:rFonts w:ascii="GHEA Grapalat" w:hAnsi="GHEA Grapalat"/>
          <w:b/>
        </w:rPr>
      </w:pPr>
    </w:p>
    <w:p w:rsidR="001B307E" w:rsidRDefault="001B307E" w:rsidP="000A5E21">
      <w:pPr>
        <w:jc w:val="right"/>
        <w:rPr>
          <w:rFonts w:ascii="GHEA Grapalat" w:hAnsi="GHEA Grapalat"/>
          <w:b/>
        </w:rPr>
      </w:pPr>
    </w:p>
    <w:p w:rsidR="001B307E" w:rsidRDefault="001B307E" w:rsidP="000A5E21">
      <w:pPr>
        <w:jc w:val="right"/>
        <w:rPr>
          <w:rFonts w:ascii="GHEA Grapalat" w:hAnsi="GHEA Grapalat"/>
          <w:b/>
        </w:rPr>
      </w:pPr>
    </w:p>
    <w:p w:rsidR="00B048B2" w:rsidRDefault="00B048B2" w:rsidP="00B46D58">
      <w:pPr>
        <w:rPr>
          <w:rFonts w:ascii="GHEA Grapalat" w:hAnsi="GHEA Grapalat"/>
          <w:b/>
        </w:rPr>
      </w:pPr>
    </w:p>
    <w:p w:rsidR="00220899" w:rsidRDefault="00220899" w:rsidP="00220899">
      <w:pPr>
        <w:jc w:val="right"/>
        <w:rPr>
          <w:rFonts w:ascii="GHEA Grapalat" w:hAnsi="GHEA Grapalat"/>
          <w:b/>
        </w:rPr>
      </w:pPr>
      <w:r w:rsidRPr="002E2C90">
        <w:rPr>
          <w:rFonts w:ascii="GHEA Grapalat" w:hAnsi="GHEA Grapalat"/>
          <w:b/>
        </w:rPr>
        <w:t>Приложение 1.</w:t>
      </w:r>
      <w:r w:rsidR="00BA1C04" w:rsidRPr="002E2C90">
        <w:rPr>
          <w:rFonts w:ascii="GHEA Grapalat" w:hAnsi="GHEA Grapalat"/>
          <w:b/>
        </w:rPr>
        <w:t>2</w:t>
      </w:r>
      <w:r w:rsidRPr="002E2C90">
        <w:rPr>
          <w:rFonts w:ascii="GHEA Grapalat" w:hAnsi="GHEA Grapalat"/>
          <w:b/>
        </w:rPr>
        <w:t>**</w:t>
      </w:r>
      <w:r>
        <w:rPr>
          <w:rFonts w:ascii="GHEA Grapalat" w:hAnsi="GHEA Grapalat"/>
          <w:b/>
        </w:rPr>
        <w:t xml:space="preserve"> </w:t>
      </w:r>
    </w:p>
    <w:p w:rsidR="00220899" w:rsidRPr="00FA6464" w:rsidRDefault="00220899" w:rsidP="00220899">
      <w:pPr>
        <w:jc w:val="right"/>
        <w:rPr>
          <w:rFonts w:ascii="GHEA Grapalat" w:hAnsi="GHEA Grapalat"/>
          <w:b/>
        </w:rPr>
      </w:pPr>
      <w:r w:rsidRPr="001439BD">
        <w:rPr>
          <w:rFonts w:ascii="GHEA Grapalat" w:hAnsi="GHEA Grapalat"/>
          <w:b/>
        </w:rPr>
        <w:t>к Приглашению на открытый конкурс</w:t>
      </w:r>
    </w:p>
    <w:p w:rsidR="00220899" w:rsidRPr="009044F1" w:rsidRDefault="00220899" w:rsidP="0022089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980A22">
        <w:rPr>
          <w:rFonts w:ascii="GHEA Grapalat" w:hAnsi="GHEA Grapalat"/>
          <w:b/>
          <w:sz w:val="24"/>
          <w:szCs w:val="24"/>
        </w:rPr>
        <w:t>ЕГС-BMAShDzB-24/</w:t>
      </w:r>
      <w:r w:rsidR="00197898" w:rsidRPr="004112BF">
        <w:rPr>
          <w:rFonts w:ascii="GHEA Grapalat" w:hAnsi="GHEA Grapalat"/>
          <w:b/>
          <w:sz w:val="24"/>
          <w:szCs w:val="24"/>
        </w:rPr>
        <w:t>5</w:t>
      </w:r>
      <w:r>
        <w:rPr>
          <w:rFonts w:ascii="GHEA Grapalat" w:hAnsi="GHEA Grapalat"/>
          <w:b/>
          <w:sz w:val="24"/>
          <w:szCs w:val="24"/>
        </w:rPr>
        <w:t>*"</w:t>
      </w:r>
    </w:p>
    <w:p w:rsidR="00220899" w:rsidRDefault="00220899" w:rsidP="00220899">
      <w:pPr>
        <w:ind w:left="360" w:hanging="360"/>
        <w:jc w:val="center"/>
        <w:rPr>
          <w:rFonts w:ascii="GHEA Grapalat" w:hAnsi="GHEA Grapalat"/>
          <w:b/>
        </w:rPr>
      </w:pPr>
      <w:r>
        <w:rPr>
          <w:rFonts w:ascii="GHEA Grapalat" w:hAnsi="GHEA Grapalat"/>
          <w:b/>
        </w:rPr>
        <w:t>ФОРМА</w:t>
      </w:r>
    </w:p>
    <w:p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220899" w:rsidRPr="00ED3A13" w:rsidRDefault="00220899" w:rsidP="00220899">
      <w:pPr>
        <w:ind w:left="360" w:hanging="360"/>
        <w:jc w:val="cente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7"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487"/>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rPr>
          <w:rFonts w:ascii="GHEA Grapalat" w:eastAsia="GHEA Grapalat" w:hAnsi="GHEA Grapalat" w:cs="GHEA Grapalat"/>
        </w:rPr>
      </w:pPr>
    </w:p>
    <w:p w:rsidR="00220899" w:rsidRPr="00FD1EE4" w:rsidRDefault="00220899" w:rsidP="00220899">
      <w:pPr>
        <w:rPr>
          <w:rFonts w:ascii="GHEA Grapalat" w:eastAsia="GHEA Grapalat" w:hAnsi="GHEA Grapalat" w:cs="GHEA Grapalat"/>
        </w:rPr>
      </w:pPr>
    </w:p>
    <w:p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361"/>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220899" w:rsidRPr="00FD1EE4" w:rsidRDefault="00D85502"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D85502"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rPr>
      </w:pPr>
    </w:p>
    <w:p w:rsidR="00220899" w:rsidRPr="00CB7DFD"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D85502"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D85502"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D85502"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D85502"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D85502"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20899" w:rsidRPr="006B364D" w:rsidRDefault="00D85502"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F10CBA" w:rsidRDefault="00D85502"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D85502"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rsidTr="00220899">
        <w:tc>
          <w:tcPr>
            <w:tcW w:w="9016" w:type="dxa"/>
            <w:gridSpan w:val="2"/>
            <w:vAlign w:val="center"/>
          </w:tcPr>
          <w:p w:rsidR="00220899" w:rsidRPr="00FD1EE4" w:rsidRDefault="00D85502"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D85502"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220899" w:rsidRPr="00C843BA" w:rsidRDefault="00D85502"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C843BA" w:rsidRDefault="00D85502"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D85502"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rsidTr="00220899">
        <w:tc>
          <w:tcPr>
            <w:tcW w:w="9016" w:type="dxa"/>
            <w:gridSpan w:val="2"/>
            <w:vAlign w:val="center"/>
          </w:tcPr>
          <w:p w:rsidR="00220899" w:rsidRPr="00FD1EE4" w:rsidRDefault="00D85502"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rsidTr="00220899">
        <w:tc>
          <w:tcPr>
            <w:tcW w:w="9016" w:type="dxa"/>
            <w:gridSpan w:val="2"/>
            <w:vAlign w:val="center"/>
          </w:tcPr>
          <w:p w:rsidR="00220899" w:rsidRPr="00FD1EE4" w:rsidRDefault="00D85502"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rsidTr="00220899">
        <w:tc>
          <w:tcPr>
            <w:tcW w:w="9016" w:type="dxa"/>
            <w:gridSpan w:val="2"/>
            <w:vAlign w:val="center"/>
          </w:tcPr>
          <w:p w:rsidR="00220899" w:rsidRPr="00FD1EE4" w:rsidRDefault="00D85502"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220899" w:rsidRPr="00B23852" w:rsidRDefault="00D85502"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rsidR="00220899" w:rsidRPr="00FD1EE4" w:rsidRDefault="00D85502" w:rsidP="0022089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220899" w:rsidRPr="005600B4" w:rsidRDefault="00D85502"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rsidR="00220899" w:rsidRPr="005600B4" w:rsidRDefault="00D85502"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ind w:left="792"/>
        <w:rPr>
          <w:rFonts w:ascii="GHEA Grapalat" w:eastAsia="GHEA Grapalat" w:hAnsi="GHEA Grapalat" w:cs="GHEA Grapalat"/>
          <w:i/>
          <w:color w:val="000000"/>
        </w:rPr>
      </w:pP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w:t>
            </w:r>
            <w:r w:rsidRPr="00421E0E">
              <w:rPr>
                <w:rFonts w:ascii="GHEA Grapalat" w:eastAsia="GHEA Grapalat" w:hAnsi="GHEA Grapalat" w:cs="GHEA Grapalat"/>
                <w:color w:val="000000"/>
              </w:rPr>
              <w:lastRenderedPageBreak/>
              <w:t>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rPr>
          <w:trHeight w:val="853"/>
        </w:trPr>
        <w:tc>
          <w:tcPr>
            <w:tcW w:w="2835" w:type="dxa"/>
            <w:vMerge w:val="restart"/>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bl>
    <w:p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i/>
        </w:rPr>
      </w:pPr>
    </w:p>
    <w:p w:rsidR="00220899" w:rsidRPr="001F2C4C" w:rsidRDefault="00220899" w:rsidP="001F2C4C">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220899" w:rsidRPr="00FD1EE4" w:rsidTr="00220899">
        <w:tc>
          <w:tcPr>
            <w:tcW w:w="9016" w:type="dxa"/>
            <w:shd w:val="clear" w:color="auto" w:fill="DBE5F1" w:themeFill="accent1" w:themeFillTint="33"/>
          </w:tcPr>
          <w:p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rsidTr="00220899">
        <w:trPr>
          <w:trHeight w:val="10187"/>
        </w:trPr>
        <w:tc>
          <w:tcPr>
            <w:tcW w:w="9016" w:type="dxa"/>
          </w:tcPr>
          <w:p w:rsidR="00220899" w:rsidRPr="00FD1EE4" w:rsidRDefault="00220899" w:rsidP="00220899">
            <w:pPr>
              <w:rPr>
                <w:rFonts w:ascii="GHEA Grapalat" w:eastAsia="GHEA Grapalat" w:hAnsi="GHEA Grapalat" w:cs="GHEA Grapalat"/>
                <w:b/>
                <w:color w:val="000000"/>
              </w:rPr>
            </w:pPr>
          </w:p>
        </w:tc>
      </w:tr>
    </w:tbl>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rsidP="00220899">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rsidR="00220899" w:rsidRPr="00490465" w:rsidRDefault="00220899" w:rsidP="00220899">
      <w:pPr>
        <w:spacing w:line="360" w:lineRule="auto"/>
        <w:jc w:val="center"/>
        <w:rPr>
          <w:rFonts w:ascii="GHEA Grapalat" w:hAnsi="GHEA Grapalat"/>
          <w:b/>
          <w:sz w:val="28"/>
          <w:szCs w:val="28"/>
          <w:lang w:val="hy-AM"/>
        </w:rPr>
      </w:pP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092E73" w:rsidRDefault="00220899" w:rsidP="00220899">
      <w:pPr>
        <w:pStyle w:val="ListParagraph"/>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92E73" w:rsidRDefault="00220899" w:rsidP="00220899">
      <w:pPr>
        <w:pStyle w:val="ListParagraph"/>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92E73" w:rsidRDefault="00220899" w:rsidP="00220899">
      <w:pPr>
        <w:pStyle w:val="ListParagraph"/>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92E73" w:rsidRDefault="00220899" w:rsidP="00220899">
      <w:pPr>
        <w:pStyle w:val="ListParagraph"/>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w:t>
      </w:r>
      <w:r w:rsidRPr="00092E73">
        <w:rPr>
          <w:rFonts w:ascii="GHEA Grapalat" w:hAnsi="GHEA Grapalat"/>
        </w:rPr>
        <w:lastRenderedPageBreak/>
        <w:t>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w:t>
      </w:r>
      <w:r w:rsidRPr="00092E73">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92E73" w:rsidRDefault="00220899" w:rsidP="00220899">
      <w:pPr>
        <w:spacing w:line="360" w:lineRule="auto"/>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w:t>
      </w:r>
      <w:r w:rsidRPr="00092E73">
        <w:rPr>
          <w:rFonts w:ascii="GHEA Grapalat" w:hAnsi="GHEA Grapalat"/>
        </w:rPr>
        <w:lastRenderedPageBreak/>
        <w:t xml:space="preserve">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w:t>
      </w:r>
      <w:r w:rsidRPr="00092E73">
        <w:rPr>
          <w:rFonts w:ascii="GHEA Grapalat" w:hAnsi="GHEA Grapalat"/>
        </w:rPr>
        <w:lastRenderedPageBreak/>
        <w:t>полученной данным юридическим лицом в течение года, предшествующего отчетному году;</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w:t>
      </w:r>
      <w:r w:rsidRPr="00092E73">
        <w:rPr>
          <w:rFonts w:ascii="GHEA Grapalat" w:hAnsi="GHEA Grapalat"/>
        </w:rPr>
        <w:lastRenderedPageBreak/>
        <w:t>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92E73" w:rsidRDefault="00220899" w:rsidP="002208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rsidR="00220899" w:rsidRDefault="00220899" w:rsidP="00220899">
      <w:pPr>
        <w:contextualSpacing/>
        <w:jc w:val="both"/>
        <w:rPr>
          <w:rFonts w:ascii="GHEA Grapalat" w:hAnsi="GHEA Grapalat"/>
          <w:sz w:val="28"/>
          <w:szCs w:val="28"/>
        </w:rPr>
      </w:pPr>
    </w:p>
    <w:p w:rsidR="00220899" w:rsidRDefault="00220899" w:rsidP="00220899">
      <w:pPr>
        <w:contextualSpacing/>
        <w:jc w:val="both"/>
        <w:rPr>
          <w:rFonts w:ascii="GHEA Grapalat" w:hAnsi="GHEA Grapalat"/>
          <w:sz w:val="28"/>
          <w:szCs w:val="28"/>
        </w:rPr>
      </w:pPr>
    </w:p>
    <w:p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lastRenderedPageBreak/>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w:t>
      </w:r>
      <w:r w:rsidR="00C87B15" w:rsidRPr="009822B2">
        <w:rPr>
          <w:rFonts w:ascii="GHEA Grapalat" w:hAnsi="GHEA Grapalat"/>
          <w:i/>
          <w:sz w:val="20"/>
          <w:szCs w:val="20"/>
        </w:rPr>
        <w:t>,</w:t>
      </w:r>
      <w:r w:rsidRPr="00B27FD9">
        <w:rPr>
          <w:rFonts w:ascii="GHEA Grapalat" w:hAnsi="GHEA Grapalat"/>
          <w:i/>
          <w:sz w:val="20"/>
          <w:szCs w:val="20"/>
        </w:rPr>
        <w:t xml:space="preserve"> </w:t>
      </w:r>
      <w:r w:rsidR="00DA698A" w:rsidRPr="009822B2">
        <w:rPr>
          <w:rFonts w:ascii="GHEA Grapalat" w:hAnsi="GHEA Grapalat"/>
          <w:i/>
          <w:sz w:val="20"/>
          <w:szCs w:val="20"/>
        </w:rPr>
        <w:t xml:space="preserve">если 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pPr>
        <w:rPr>
          <w:rFonts w:ascii="GHEA Grapalat" w:hAnsi="GHEA Grapalat"/>
          <w:b/>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980A22">
        <w:rPr>
          <w:rFonts w:ascii="GHEA Grapalat" w:hAnsi="GHEA Grapalat"/>
          <w:b/>
          <w:sz w:val="24"/>
          <w:szCs w:val="24"/>
        </w:rPr>
        <w:t>ЕГС-BMAShDzB-24/</w:t>
      </w:r>
      <w:r w:rsidR="00197898" w:rsidRPr="004112BF">
        <w:rPr>
          <w:rFonts w:ascii="GHEA Grapalat" w:hAnsi="GHEA Grapalat"/>
          <w:b/>
          <w:sz w:val="24"/>
          <w:szCs w:val="24"/>
        </w:rPr>
        <w:t>5</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0"/>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00980A22">
        <w:rPr>
          <w:rFonts w:ascii="GHEA Grapalat" w:hAnsi="GHEA Grapalat"/>
          <w:spacing w:val="-6"/>
        </w:rPr>
        <w:t>ЕГС-BMAShDzB-24/</w:t>
      </w:r>
      <w:r w:rsidR="00197898">
        <w:rPr>
          <w:rFonts w:ascii="GHEA Grapalat" w:hAnsi="GHEA Grapalat"/>
          <w:spacing w:val="-6"/>
        </w:rPr>
        <w:t>5</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59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38"/>
        <w:gridCol w:w="2649"/>
        <w:gridCol w:w="1843"/>
        <w:gridCol w:w="1617"/>
        <w:gridCol w:w="1448"/>
      </w:tblGrid>
      <w:tr w:rsidR="006A7C27" w:rsidRPr="005744FC" w:rsidTr="00EF3100">
        <w:trPr>
          <w:trHeight w:val="916"/>
          <w:jc w:val="center"/>
        </w:trPr>
        <w:tc>
          <w:tcPr>
            <w:tcW w:w="103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64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1"/>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EF3100">
        <w:trPr>
          <w:jc w:val="center"/>
        </w:trPr>
        <w:tc>
          <w:tcPr>
            <w:tcW w:w="103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264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EF3100">
        <w:trPr>
          <w:trHeight w:val="1910"/>
          <w:jc w:val="center"/>
        </w:trPr>
        <w:tc>
          <w:tcPr>
            <w:tcW w:w="103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2649" w:type="dxa"/>
            <w:tcBorders>
              <w:top w:val="single" w:sz="4" w:space="0" w:color="auto"/>
              <w:left w:val="single" w:sz="4" w:space="0" w:color="auto"/>
              <w:bottom w:val="single" w:sz="4" w:space="0" w:color="auto"/>
              <w:right w:val="single" w:sz="4" w:space="0" w:color="auto"/>
            </w:tcBorders>
            <w:vAlign w:val="center"/>
          </w:tcPr>
          <w:p w:rsidR="006A7C27" w:rsidRPr="00EF3100" w:rsidRDefault="00197898" w:rsidP="00952B46">
            <w:pPr>
              <w:jc w:val="center"/>
              <w:rPr>
                <w:rFonts w:ascii="GHEA Grapalat" w:hAnsi="GHEA Grapalat"/>
                <w:sz w:val="20"/>
                <w:szCs w:val="20"/>
              </w:rPr>
            </w:pPr>
            <w:r w:rsidRPr="00106F20">
              <w:rPr>
                <w:rFonts w:ascii="GHEA Grapalat" w:hAnsi="GHEA Grapalat"/>
                <w:spacing w:val="6"/>
              </w:rPr>
              <w:t>Р</w:t>
            </w:r>
            <w:r w:rsidRPr="0059738F">
              <w:rPr>
                <w:rFonts w:ascii="GHEA Grapalat" w:hAnsi="GHEA Grapalat"/>
                <w:spacing w:val="6"/>
              </w:rPr>
              <w:t xml:space="preserve">аботы </w:t>
            </w:r>
            <w:r w:rsidRPr="00EF2D6B">
              <w:rPr>
                <w:rFonts w:ascii="GHEA Grapalat" w:hAnsi="GHEA Grapalat"/>
                <w:spacing w:val="6"/>
                <w:sz w:val="22"/>
                <w:szCs w:val="22"/>
              </w:rPr>
              <w:t xml:space="preserve">по </w:t>
            </w:r>
            <w:r w:rsidRPr="004A4B96">
              <w:rPr>
                <w:rFonts w:ascii="GHEA Grapalat" w:hAnsi="GHEA Grapalat"/>
                <w:spacing w:val="6"/>
                <w:sz w:val="22"/>
                <w:szCs w:val="22"/>
              </w:rPr>
              <w:t>установке системы</w:t>
            </w:r>
            <w:r w:rsidRPr="004112BF">
              <w:rPr>
                <w:rFonts w:ascii="GHEA Grapalat" w:hAnsi="GHEA Grapalat"/>
                <w:spacing w:val="6"/>
                <w:sz w:val="22"/>
                <w:szCs w:val="22"/>
              </w:rPr>
              <w:t xml:space="preserve"> </w:t>
            </w:r>
            <w:r w:rsidRPr="004A4B96">
              <w:rPr>
                <w:rFonts w:ascii="GHEA Grapalat" w:hAnsi="GHEA Grapalat"/>
                <w:spacing w:val="6"/>
                <w:sz w:val="22"/>
                <w:szCs w:val="22"/>
              </w:rPr>
              <w:t>контроля входа-выхода с программным обеспечением  для офиссных помещений</w:t>
            </w:r>
            <w:r w:rsidRPr="004112BF">
              <w:rPr>
                <w:rFonts w:ascii="GHEA Grapalat" w:hAnsi="GHEA Grapalat"/>
                <w:spacing w:val="6"/>
                <w:sz w:val="22"/>
                <w:szCs w:val="22"/>
              </w:rPr>
              <w:t xml:space="preserve"> </w:t>
            </w:r>
            <w:r w:rsidRPr="00EF2D6B">
              <w:rPr>
                <w:rFonts w:ascii="GHEA Grapalat" w:hAnsi="GHEA Grapalat"/>
                <w:spacing w:val="6"/>
                <w:sz w:val="22"/>
                <w:szCs w:val="22"/>
              </w:rPr>
              <w:t>ЗАО «Ергорсвет»</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3D2FE2" w:rsidRPr="002E4BC5" w:rsidRDefault="00B217BB" w:rsidP="00200C77">
      <w:pPr>
        <w:jc w:val="right"/>
        <w:rPr>
          <w:rFonts w:ascii="GHEA Grapalat" w:hAnsi="GHEA Grapalat" w:cs="GHEA Grapalat"/>
          <w:i/>
          <w:sz w:val="22"/>
          <w:szCs w:val="22"/>
        </w:rPr>
      </w:pPr>
      <w:r>
        <w:rPr>
          <w:rFonts w:ascii="GHEA Grapalat" w:hAnsi="GHEA Grapalat"/>
          <w:b/>
        </w:rPr>
        <w:br w:type="page"/>
      </w:r>
      <w:r w:rsidR="003D2FE2"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009A7FA8">
        <w:rPr>
          <w:rFonts w:ascii="GHEA Grapalat" w:hAnsi="GHEA Grapalat"/>
          <w:i/>
          <w:sz w:val="22"/>
          <w:szCs w:val="22"/>
        </w:rPr>
        <w:t>под кодом "</w:t>
      </w:r>
      <w:r w:rsidR="00980A22">
        <w:rPr>
          <w:rFonts w:ascii="GHEA Grapalat" w:hAnsi="GHEA Grapalat"/>
          <w:i/>
          <w:sz w:val="22"/>
          <w:szCs w:val="22"/>
        </w:rPr>
        <w:t>ЕГС-BMAShDzB-24/</w:t>
      </w:r>
      <w:r w:rsidR="00197898">
        <w:rPr>
          <w:rFonts w:ascii="GHEA Grapalat" w:hAnsi="GHEA Grapalat"/>
          <w:i/>
          <w:sz w:val="22"/>
          <w:szCs w:val="22"/>
        </w:rPr>
        <w:t>5</w:t>
      </w:r>
      <w:r w:rsidRPr="00B138F3">
        <w:rPr>
          <w:rFonts w:ascii="GHEA Grapalat" w:hAnsi="GHEA Grapalat"/>
          <w:i/>
          <w:sz w:val="22"/>
          <w:szCs w:val="22"/>
        </w:rPr>
        <w:t>"</w:t>
      </w:r>
      <w:r w:rsidRPr="00B138F3">
        <w:rPr>
          <w:rStyle w:val="FootnoteReference"/>
          <w:rFonts w:ascii="GHEA Grapalat" w:hAnsi="GHEA Grapalat"/>
          <w:i/>
          <w:sz w:val="22"/>
          <w:szCs w:val="22"/>
        </w:rPr>
        <w:footnoteReference w:customMarkFollows="1" w:id="12"/>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009A7FA8">
              <w:rPr>
                <w:rFonts w:ascii="GHEA Grapalat" w:hAnsi="GHEA Grapalat"/>
                <w:sz w:val="22"/>
                <w:szCs w:val="22"/>
                <w:lang w:val="en-US"/>
              </w:rPr>
              <w:t>24</w:t>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3"/>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Компа</w:t>
      </w:r>
      <w:r w:rsidR="009A7FA8">
        <w:rPr>
          <w:rFonts w:ascii="GHEA Grapalat" w:hAnsi="GHEA Grapalat"/>
          <w:spacing w:val="-6"/>
          <w:sz w:val="22"/>
          <w:szCs w:val="22"/>
        </w:rPr>
        <w:t xml:space="preserve">ния участвует в организованной </w:t>
      </w:r>
      <w:r w:rsidR="009A7FA8"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w:t>
      </w:r>
      <w:r w:rsidR="00A06327" w:rsidRPr="00A06327">
        <w:rPr>
          <w:rFonts w:ascii="GHEA Grapalat" w:hAnsi="GHEA Grapalat"/>
          <w:b/>
        </w:rPr>
        <w:t xml:space="preserve"> </w:t>
      </w:r>
      <w:r w:rsidR="00803A3E">
        <w:rPr>
          <w:rFonts w:ascii="GHEA Grapalat" w:hAnsi="GHEA Grapalat"/>
          <w:b/>
        </w:rPr>
        <w:t>ЕГС-BMAShDzB-24/</w:t>
      </w:r>
      <w:r w:rsidR="00197898">
        <w:rPr>
          <w:rFonts w:ascii="GHEA Grapalat" w:hAnsi="GHEA Grapalat"/>
          <w:b/>
        </w:rPr>
        <w:t>5</w:t>
      </w:r>
      <w:r w:rsidRPr="00B138F3">
        <w:rPr>
          <w:rFonts w:ascii="GHEA Grapalat" w:hAnsi="GHEA Grapalat"/>
          <w:sz w:val="22"/>
          <w:szCs w:val="22"/>
        </w:rPr>
        <w:t>*.</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w:t>
            </w:r>
            <w:r w:rsidR="007333A2">
              <w:rPr>
                <w:rFonts w:ascii="GHEA Grapalat" w:hAnsi="GHEA Grapalat"/>
              </w:rPr>
              <w:t>а представления: "___" ___ 2024</w:t>
            </w:r>
            <w:r w:rsidRPr="00B138F3">
              <w:rPr>
                <w:rFonts w:ascii="GHEA Grapalat" w:hAnsi="GHEA Grapalat"/>
              </w:rPr>
              <w:t>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7333A2">
              <w:rPr>
                <w:rFonts w:ascii="GHEA Grapalat" w:hAnsi="GHEA Grapalat"/>
              </w:rPr>
              <w:t xml:space="preserve"> </w:t>
            </w:r>
            <w:r w:rsidR="007333A2" w:rsidRPr="00201A0E">
              <w:rPr>
                <w:rFonts w:ascii="GHEA Grapalat" w:hAnsi="GHEA Grapalat"/>
              </w:rPr>
              <w:t xml:space="preserve">:  </w:t>
            </w:r>
            <w:r w:rsidR="007333A2" w:rsidRPr="004C2B7B">
              <w:rPr>
                <w:rFonts w:ascii="GHEA Grapalat" w:hAnsi="GHEA Grapalat"/>
              </w:rPr>
              <w:t>ЗАО “Ергорсвет”</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B26FF7">
              <w:rPr>
                <w:rFonts w:ascii="GHEA Grapalat" w:hAnsi="GHEA Grapalat"/>
              </w:rPr>
              <w:t xml:space="preserve"> </w:t>
            </w:r>
            <w:r w:rsidR="00B26FF7" w:rsidRPr="004C2B7B">
              <w:rPr>
                <w:rFonts w:ascii="GHEA Grapalat" w:hAnsi="GHEA Grapalat"/>
              </w:rPr>
              <w:t>02504913</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B26FF7">
              <w:rPr>
                <w:rFonts w:ascii="GHEA Grapalat" w:hAnsi="GHEA Grapalat"/>
              </w:rPr>
              <w:t xml:space="preserve"> </w:t>
            </w:r>
            <w:r w:rsidR="00B26FF7" w:rsidRPr="004C2B7B">
              <w:rPr>
                <w:rFonts w:ascii="GHEA Grapalat" w:hAnsi="GHEA Grapalat"/>
              </w:rPr>
              <w:t xml:space="preserve"> АРАРАТБАНК </w:t>
            </w:r>
            <w:r w:rsidR="00B26FF7" w:rsidRPr="00201A0E">
              <w:rPr>
                <w:rFonts w:ascii="GHEA Grapalat" w:hAnsi="GHEA Grapalat"/>
              </w:rPr>
              <w:t xml:space="preserve"> </w:t>
            </w:r>
            <w:r w:rsidR="00B26FF7" w:rsidRPr="004C2B7B">
              <w:rPr>
                <w:rFonts w:ascii="GHEA Grapalat" w:hAnsi="GHEA Grapalat"/>
              </w:rPr>
              <w:t>ОАО</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B26FF7">
              <w:rPr>
                <w:rFonts w:ascii="GHEA Grapalat" w:hAnsi="GHEA Grapalat"/>
              </w:rPr>
              <w:t xml:space="preserve"> </w:t>
            </w:r>
            <w:r w:rsidR="00B26FF7" w:rsidRPr="00201A0E">
              <w:rPr>
                <w:rFonts w:ascii="GHEA Grapalat" w:hAnsi="GHEA Grapalat"/>
              </w:rPr>
              <w:t xml:space="preserve"> </w:t>
            </w:r>
            <w:r w:rsidR="00B26FF7" w:rsidRPr="004C2B7B">
              <w:rPr>
                <w:rFonts w:ascii="GHEA Grapalat" w:hAnsi="GHEA Grapalat"/>
              </w:rPr>
              <w:t>1510004597930100</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760B1" w:rsidRDefault="002849A6" w:rsidP="00655541">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 xml:space="preserve">Цель сделки (уплаты): (для обеспечения </w:t>
            </w:r>
            <w:r w:rsidR="00655541" w:rsidRPr="00F760B1">
              <w:rPr>
                <w:rFonts w:ascii="GHEA Grapalat" w:hAnsi="GHEA Grapalat"/>
              </w:rPr>
              <w:t>квалификации</w:t>
            </w:r>
            <w:r w:rsidRPr="00F760B1">
              <w:rPr>
                <w:rFonts w:ascii="GHEA Grapalat" w:hAnsi="GHEA Grapalat"/>
              </w:rPr>
              <w:t>)</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F760B1" w:rsidRDefault="002849A6" w:rsidP="002849A6">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031C1" w:rsidRDefault="00C3421C" w:rsidP="00E0418D">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008B3547">
        <w:rPr>
          <w:rFonts w:ascii="GHEA Grapalat" w:hAnsi="GHEA Grapalat"/>
          <w:i/>
        </w:rPr>
        <w:br/>
        <w:t>под кодом "</w:t>
      </w:r>
      <w:r w:rsidR="00980A22">
        <w:rPr>
          <w:rFonts w:ascii="GHEA Grapalat" w:hAnsi="GHEA Grapalat"/>
          <w:i/>
        </w:rPr>
        <w:t>ЕГС-BMAShDzB-24/</w:t>
      </w:r>
      <w:r w:rsidR="00197898" w:rsidRPr="004112BF">
        <w:rPr>
          <w:rFonts w:ascii="GHEA Grapalat" w:hAnsi="GHEA Grapalat"/>
          <w:i/>
        </w:rPr>
        <w:t>5</w:t>
      </w:r>
      <w:r w:rsidRPr="00B138F3">
        <w:rPr>
          <w:rFonts w:ascii="GHEA Grapalat" w:hAnsi="GHEA Grapalat"/>
          <w:i/>
        </w:rPr>
        <w:t>"</w:t>
      </w:r>
      <w:r w:rsidRPr="00B138F3">
        <w:rPr>
          <w:rStyle w:val="FootnoteReference"/>
          <w:rFonts w:ascii="GHEA Grapalat" w:hAnsi="GHEA Grapalat"/>
          <w:i/>
        </w:rPr>
        <w:footnoteReference w:customMarkFollows="1" w:id="14"/>
        <w:t>*</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008B3547">
              <w:rPr>
                <w:rFonts w:ascii="GHEA Grapalat" w:hAnsi="GHEA Grapalat"/>
                <w:lang w:val="en-US"/>
              </w:rPr>
              <w:t>24</w:t>
            </w:r>
            <w:r w:rsidRPr="00B138F3">
              <w:rPr>
                <w:rFonts w:ascii="GHEA Grapalat" w:hAnsi="GHEA Grapalat"/>
              </w:rPr>
              <w:t>г.</w:t>
            </w:r>
            <w:r w:rsidRPr="00B138F3">
              <w:rPr>
                <w:rStyle w:val="FootnoteReference"/>
                <w:rFonts w:ascii="GHEA Grapalat" w:hAnsi="GHEA Grapalat"/>
              </w:rPr>
              <w:footnoteReference w:customMarkFollows="1" w:id="1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Компа</w:t>
      </w:r>
      <w:r w:rsidR="00AA6B09">
        <w:rPr>
          <w:rFonts w:ascii="GHEA Grapalat" w:hAnsi="GHEA Grapalat"/>
          <w:spacing w:val="-6"/>
        </w:rPr>
        <w:t xml:space="preserve">ния участвует в организованной </w:t>
      </w:r>
      <w:r w:rsidR="00AA6B09" w:rsidRPr="00075E1E">
        <w:rPr>
          <w:rFonts w:ascii="GHEA Grapalat" w:hAnsi="GHEA Grapalat"/>
          <w:sz w:val="22"/>
          <w:lang w:eastAsia="en-US" w:bidi="ar-SA"/>
        </w:rPr>
        <w:t xml:space="preserve">ЗАО “Ергорсвет” </w:t>
      </w:r>
      <w:r w:rsidRPr="00B138F3">
        <w:rPr>
          <w:rFonts w:ascii="GHEA Grapalat" w:hAnsi="GHEA Grapalat"/>
          <w:spacing w:val="-6"/>
        </w:rPr>
        <w:t xml:space="preserve">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AA6B09">
        <w:rPr>
          <w:rFonts w:ascii="GHEA Grapalat" w:hAnsi="GHEA Grapalat"/>
          <w:b/>
        </w:rPr>
        <w:t>ЕГС-BMAShDzB-24/</w:t>
      </w:r>
      <w:r w:rsidR="00197898" w:rsidRPr="004112BF">
        <w:rPr>
          <w:rFonts w:ascii="GHEA Grapalat" w:hAnsi="GHEA Grapalat"/>
          <w:b/>
        </w:rPr>
        <w:t>5</w:t>
      </w:r>
      <w:r w:rsidRPr="00B138F3">
        <w:rPr>
          <w:rFonts w:ascii="GHEA Grapalat" w:hAnsi="GHEA Grapalat"/>
        </w:rPr>
        <w:t>*.</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w:t>
      </w:r>
      <w:r w:rsidRPr="00B138F3">
        <w:rPr>
          <w:rFonts w:ascii="GHEA Grapalat" w:hAnsi="GHEA Grapalat"/>
        </w:rPr>
        <w:lastRenderedPageBreak/>
        <w:t xml:space="preserve">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Представив настоящее Соглашение и прилагаемое Требование в Банк-</w:t>
      </w:r>
      <w:r w:rsidRPr="00B138F3">
        <w:rPr>
          <w:rFonts w:ascii="GHEA Grapalat" w:hAnsi="GHEA Grapalat"/>
        </w:rPr>
        <w:lastRenderedPageBreak/>
        <w:t xml:space="preserve">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AD48C1">
              <w:rPr>
                <w:rFonts w:ascii="GHEA Grapalat" w:hAnsi="GHEA Grapalat"/>
              </w:rPr>
              <w:t xml:space="preserve"> </w:t>
            </w:r>
            <w:r w:rsidR="00AD48C1" w:rsidRPr="004C2B7B">
              <w:rPr>
                <w:rFonts w:ascii="GHEA Grapalat" w:hAnsi="GHEA Grapalat"/>
              </w:rPr>
              <w:t xml:space="preserve"> ЗАО “Ергорсвет”</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AD48C1">
              <w:rPr>
                <w:rFonts w:ascii="GHEA Grapalat" w:hAnsi="GHEA Grapalat"/>
              </w:rPr>
              <w:t xml:space="preserve"> </w:t>
            </w:r>
            <w:r w:rsidR="00AD48C1" w:rsidRPr="004C2B7B">
              <w:rPr>
                <w:rFonts w:ascii="GHEA Grapalat" w:hAnsi="GHEA Grapalat"/>
              </w:rPr>
              <w:t>02504913</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AD48C1">
              <w:rPr>
                <w:rFonts w:ascii="GHEA Grapalat" w:hAnsi="GHEA Grapalat"/>
              </w:rPr>
              <w:t xml:space="preserve"> </w:t>
            </w:r>
            <w:r w:rsidR="00AD48C1" w:rsidRPr="004C2B7B">
              <w:rPr>
                <w:rFonts w:ascii="GHEA Grapalat" w:hAnsi="GHEA Grapalat"/>
              </w:rPr>
              <w:t xml:space="preserve"> АРАРАТБАНК </w:t>
            </w:r>
            <w:r w:rsidR="00AD48C1" w:rsidRPr="00201A0E">
              <w:rPr>
                <w:rFonts w:ascii="GHEA Grapalat" w:hAnsi="GHEA Grapalat"/>
              </w:rPr>
              <w:t xml:space="preserve"> </w:t>
            </w:r>
            <w:r w:rsidR="00AD48C1" w:rsidRPr="004C2B7B">
              <w:rPr>
                <w:rFonts w:ascii="GHEA Grapalat" w:hAnsi="GHEA Grapalat"/>
              </w:rPr>
              <w:t>ОАО</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AD48C1">
              <w:rPr>
                <w:rFonts w:ascii="GHEA Grapalat" w:hAnsi="GHEA Grapalat"/>
              </w:rPr>
              <w:t xml:space="preserve"> </w:t>
            </w:r>
            <w:r w:rsidR="00AD48C1" w:rsidRPr="004C2B7B">
              <w:rPr>
                <w:rFonts w:ascii="GHEA Grapalat" w:hAnsi="GHEA Grapalat"/>
              </w:rPr>
              <w:t>1510004597930100</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FB5E64" w:rsidRPr="00106F20">
        <w:rPr>
          <w:rFonts w:ascii="GHEA Grapalat" w:hAnsi="GHEA Grapalat"/>
          <w:b/>
          <w:sz w:val="24"/>
          <w:szCs w:val="24"/>
        </w:rPr>
        <w:t>6</w:t>
      </w:r>
      <w:r w:rsidR="00A97676">
        <w:rPr>
          <w:rStyle w:val="FootnoteReference"/>
          <w:rFonts w:ascii="GHEA Grapalat" w:hAnsi="GHEA Grapalat" w:cs="Sylfaen"/>
          <w:b/>
          <w:sz w:val="24"/>
          <w:szCs w:val="24"/>
        </w:rPr>
        <w:footnoteReference w:customMarkFollows="1" w:id="16"/>
        <w:t>25</w:t>
      </w: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t>к Приглашению на 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sidR="00CB3189">
        <w:rPr>
          <w:rFonts w:ascii="GHEA Grapalat" w:hAnsi="GHEA Grapalat"/>
          <w:b/>
          <w:sz w:val="24"/>
          <w:szCs w:val="24"/>
        </w:rPr>
        <w:t>"</w:t>
      </w:r>
      <w:r w:rsidR="00242690">
        <w:rPr>
          <w:rFonts w:ascii="GHEA Grapalat" w:hAnsi="GHEA Grapalat"/>
          <w:b/>
          <w:sz w:val="24"/>
          <w:szCs w:val="24"/>
        </w:rPr>
        <w:t>ЕГС-BMAShDzB-24/</w:t>
      </w:r>
      <w:r w:rsidR="00197898" w:rsidRPr="004112BF">
        <w:rPr>
          <w:rFonts w:ascii="GHEA Grapalat" w:hAnsi="GHEA Grapalat"/>
          <w:b/>
          <w:sz w:val="24"/>
          <w:szCs w:val="24"/>
        </w:rPr>
        <w:t>5</w:t>
      </w:r>
      <w:r>
        <w:rPr>
          <w:rFonts w:ascii="GHEA Grapalat" w:hAnsi="GHEA Grapalat"/>
          <w:b/>
          <w:sz w:val="24"/>
          <w:szCs w:val="24"/>
        </w:rPr>
        <w:t xml:space="preserve">" </w:t>
      </w:r>
      <w:r w:rsidRPr="009F3DC7">
        <w:rPr>
          <w:rFonts w:ascii="GHEA Grapalat" w:hAnsi="GHEA Grapalat"/>
          <w:b/>
          <w:sz w:val="24"/>
          <w:szCs w:val="24"/>
        </w:rPr>
        <w:t>*</w:t>
      </w:r>
    </w:p>
    <w:p w:rsidR="00FB5E64" w:rsidRDefault="00FB5E64" w:rsidP="00570484">
      <w:pPr>
        <w:widowControl w:val="0"/>
        <w:spacing w:after="160" w:line="360" w:lineRule="auto"/>
        <w:ind w:firstLine="567"/>
        <w:jc w:val="center"/>
        <w:rPr>
          <w:rFonts w:ascii="GHEA Grapalat" w:hAnsi="GHEA Grapalat"/>
          <w:b/>
        </w:rPr>
      </w:pPr>
    </w:p>
    <w:p w:rsidR="00570484" w:rsidRPr="001F7081" w:rsidRDefault="00570484" w:rsidP="00570484">
      <w:pPr>
        <w:widowControl w:val="0"/>
        <w:spacing w:after="160" w:line="360" w:lineRule="auto"/>
        <w:ind w:firstLine="567"/>
        <w:jc w:val="center"/>
        <w:rPr>
          <w:rFonts w:ascii="GHEA Grapalat" w:hAnsi="GHEA Grapalat"/>
          <w:b/>
        </w:rPr>
      </w:pPr>
      <w:r w:rsidRPr="009F3DC7">
        <w:rPr>
          <w:rFonts w:ascii="GHEA Grapalat" w:hAnsi="GHEA Grapalat"/>
          <w:b/>
        </w:rPr>
        <w:t xml:space="preserve">ДОГОВОР НА ВЫПОЛНЕНИЕ ПОДРЯДНЫХ РАБОТ </w:t>
      </w:r>
    </w:p>
    <w:p w:rsidR="00570484" w:rsidRPr="004112BF" w:rsidRDefault="00570484" w:rsidP="00570484">
      <w:pPr>
        <w:widowControl w:val="0"/>
        <w:spacing w:after="160"/>
        <w:ind w:firstLine="567"/>
        <w:jc w:val="center"/>
        <w:rPr>
          <w:rFonts w:ascii="GHEA Grapalat" w:hAnsi="GHEA Grapalat"/>
          <w:b/>
        </w:rPr>
      </w:pPr>
      <w:r>
        <w:rPr>
          <w:rFonts w:ascii="GHEA Grapalat" w:hAnsi="GHEA Grapalat"/>
          <w:b/>
        </w:rPr>
        <w:t xml:space="preserve">№ </w:t>
      </w:r>
      <w:r w:rsidRPr="006722F4">
        <w:rPr>
          <w:rFonts w:ascii="GHEA Grapalat" w:hAnsi="GHEA Grapalat"/>
          <w:b/>
        </w:rPr>
        <w:t>ЕГС-BMAShDzB-2</w:t>
      </w:r>
      <w:r w:rsidRPr="00106F20">
        <w:rPr>
          <w:rFonts w:ascii="GHEA Grapalat" w:hAnsi="GHEA Grapalat"/>
          <w:b/>
        </w:rPr>
        <w:t>4</w:t>
      </w:r>
      <w:r w:rsidRPr="006722F4">
        <w:rPr>
          <w:rFonts w:ascii="GHEA Grapalat" w:hAnsi="GHEA Grapalat"/>
          <w:b/>
        </w:rPr>
        <w:t>/</w:t>
      </w:r>
      <w:r w:rsidR="00197898" w:rsidRPr="004112BF">
        <w:rPr>
          <w:rFonts w:ascii="GHEA Grapalat" w:hAnsi="GHEA Grapalat"/>
          <w:b/>
        </w:rPr>
        <w:t>5</w:t>
      </w:r>
    </w:p>
    <w:p w:rsidR="00570484" w:rsidRPr="001F7081" w:rsidRDefault="00570484" w:rsidP="00570484">
      <w:pPr>
        <w:widowControl w:val="0"/>
        <w:spacing w:after="160"/>
        <w:ind w:firstLine="567"/>
        <w:jc w:val="center"/>
        <w:rPr>
          <w:rFonts w:ascii="GHEA Grapalat" w:hAnsi="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570484" w:rsidRPr="00B138F3" w:rsidTr="00570484">
        <w:tc>
          <w:tcPr>
            <w:tcW w:w="4643" w:type="dxa"/>
          </w:tcPr>
          <w:p w:rsidR="00570484" w:rsidRPr="00002699" w:rsidRDefault="00570484" w:rsidP="000A5E21">
            <w:pPr>
              <w:widowControl w:val="0"/>
              <w:spacing w:after="160"/>
              <w:rPr>
                <w:rFonts w:ascii="GHEA Grapalat" w:hAnsi="GHEA Grapalat" w:cs="Sylfaen"/>
                <w:lang w:val="en-US"/>
              </w:rPr>
            </w:pPr>
            <w:r w:rsidRPr="001F7081">
              <w:rPr>
                <w:rFonts w:ascii="GHEA Grapalat" w:hAnsi="GHEA Grapalat"/>
              </w:rPr>
              <w:tab/>
            </w:r>
            <w:r w:rsidRPr="00B138F3">
              <w:rPr>
                <w:rFonts w:ascii="GHEA Grapalat" w:hAnsi="GHEA Grapalat"/>
              </w:rPr>
              <w:t>Г</w:t>
            </w:r>
            <w:r>
              <w:rPr>
                <w:rFonts w:ascii="GHEA Grapalat" w:hAnsi="GHEA Grapalat"/>
                <w:lang w:val="en-US"/>
              </w:rPr>
              <w:t>. Ереван</w:t>
            </w:r>
          </w:p>
        </w:tc>
        <w:tc>
          <w:tcPr>
            <w:tcW w:w="4644" w:type="dxa"/>
          </w:tcPr>
          <w:p w:rsidR="00570484" w:rsidRPr="00B138F3" w:rsidRDefault="00570484" w:rsidP="000A5E21">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Pr>
                <w:rFonts w:ascii="GHEA Grapalat" w:hAnsi="GHEA Grapalat"/>
                <w:lang w:val="en-US"/>
              </w:rPr>
              <w:t>24</w:t>
            </w:r>
            <w:r w:rsidRPr="00B138F3">
              <w:rPr>
                <w:rFonts w:ascii="GHEA Grapalat" w:hAnsi="GHEA Grapalat"/>
                <w:lang w:val="en-US"/>
              </w:rPr>
              <w:tab/>
            </w:r>
            <w:r w:rsidRPr="00B138F3">
              <w:rPr>
                <w:rFonts w:ascii="GHEA Grapalat" w:hAnsi="GHEA Grapalat"/>
              </w:rPr>
              <w:t>г.</w:t>
            </w:r>
          </w:p>
        </w:tc>
      </w:tr>
    </w:tbl>
    <w:p w:rsidR="00BB28C8" w:rsidRPr="009F3DC7" w:rsidRDefault="00BB28C8" w:rsidP="00BB28C8">
      <w:pPr>
        <w:widowControl w:val="0"/>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Default="00BB28C8" w:rsidP="00C8362F">
      <w:pPr>
        <w:ind w:firstLine="708"/>
        <w:jc w:val="both"/>
        <w:rPr>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r w:rsidRPr="009F3DC7">
        <w:rPr>
          <w:rFonts w:ascii="GHEA Grapalat" w:hAnsi="GHEA Grapalat"/>
        </w:rPr>
        <w:t xml:space="preserve">(далее </w:t>
      </w:r>
      <w:r>
        <w:rPr>
          <w:rFonts w:ascii="GHEA Grapalat" w:hAnsi="GHEA Grapalat"/>
        </w:rPr>
        <w:t>— договор</w:t>
      </w:r>
      <w:r w:rsidRPr="00DC10F7">
        <w:rPr>
          <w:rFonts w:ascii="GHEA Grapalat" w:hAnsi="GHEA Grapalat"/>
          <w:b/>
        </w:rPr>
        <w:t xml:space="preserve">), </w:t>
      </w:r>
      <w:r w:rsidR="00197898" w:rsidRPr="00197898">
        <w:rPr>
          <w:rFonts w:ascii="GHEA Grapalat" w:hAnsi="GHEA Grapalat"/>
          <w:b/>
        </w:rPr>
        <w:t xml:space="preserve">Работы по установке системы  контроля входа-выхода с программным обеспечением  для офиссных помещений  1–2 этажей по адресу Бузанда 1/4  и  для КПП  Масиса 102  принадлежащей ЗАО «Ергорсвет» </w:t>
      </w:r>
      <w:r w:rsidRPr="00570484">
        <w:rPr>
          <w:rFonts w:ascii="GHEA Grapalat" w:hAnsi="GHEA Grapalat"/>
          <w:b/>
        </w:rPr>
        <w:t>(</w:t>
      </w:r>
      <w:r w:rsidRPr="009F3DC7">
        <w:rPr>
          <w:rFonts w:ascii="GHEA Grapalat" w:hAnsi="GHEA Grapalat"/>
        </w:rPr>
        <w:t>далее — работа), а Заказчик обязуется принимать выполненную работу и платить за нее.</w:t>
      </w:r>
    </w:p>
    <w:p w:rsidR="00D2519E" w:rsidRDefault="00D2519E" w:rsidP="00D2519E">
      <w:pPr>
        <w:widowControl w:val="0"/>
        <w:tabs>
          <w:tab w:val="left" w:pos="1134"/>
        </w:tabs>
        <w:ind w:firstLine="567"/>
        <w:jc w:val="both"/>
        <w:rPr>
          <w:rFonts w:ascii="GHEA Grapalat" w:hAnsi="GHEA Grapalat"/>
        </w:rPr>
      </w:pPr>
      <w:r>
        <w:rPr>
          <w:rFonts w:ascii="GHEA Grapalat" w:hAnsi="GHEA Grapalat"/>
        </w:rPr>
        <w:t>1.2.</w:t>
      </w:r>
      <w:r>
        <w:rPr>
          <w:rFonts w:ascii="GHEA Grapalat" w:hAnsi="GHEA Grapalat"/>
        </w:rPr>
        <w:tab/>
        <w:t xml:space="preserve">Работа выполняется в соответствии с установленной Приложением № 1 </w:t>
      </w:r>
      <w:r w:rsidR="00A842B5" w:rsidRPr="00106F20">
        <w:rPr>
          <w:rFonts w:ascii="GHEA Grapalat" w:hAnsi="GHEA Grapalat"/>
        </w:rPr>
        <w:t xml:space="preserve">и </w:t>
      </w:r>
      <w:r w:rsidR="00A842B5">
        <w:rPr>
          <w:rFonts w:ascii="GHEA Grapalat" w:hAnsi="GHEA Grapalat"/>
        </w:rPr>
        <w:t>N 1</w:t>
      </w:r>
      <w:r w:rsidR="00A842B5" w:rsidRPr="00106F20">
        <w:rPr>
          <w:rFonts w:ascii="GHEA Grapalat" w:hAnsi="GHEA Grapalat"/>
        </w:rPr>
        <w:t>-1</w:t>
      </w:r>
      <w:r w:rsidR="00A842B5">
        <w:rPr>
          <w:rFonts w:ascii="GHEA Grapalat" w:hAnsi="GHEA Grapalat"/>
        </w:rPr>
        <w:t xml:space="preserve"> </w:t>
      </w:r>
      <w:r>
        <w:rPr>
          <w:rFonts w:ascii="GHEA Grapalat" w:hAnsi="GHEA Grapalat"/>
        </w:rPr>
        <w:t>к договору Технической характеристикой-графиком закупки и в установленные сроки.</w:t>
      </w:r>
    </w:p>
    <w:p w:rsidR="00D2519E" w:rsidRDefault="00D2519E" w:rsidP="00C8362F">
      <w:pPr>
        <w:ind w:firstLine="708"/>
        <w:jc w:val="both"/>
        <w:rPr>
          <w:rFonts w:ascii="GHEA Grapalat" w:hAnsi="GHEA Grapalat"/>
        </w:rPr>
      </w:pPr>
    </w:p>
    <w:p w:rsidR="00A842B5" w:rsidRDefault="00A842B5" w:rsidP="00A842B5">
      <w:pPr>
        <w:widowControl w:val="0"/>
        <w:spacing w:after="160" w:line="360" w:lineRule="auto"/>
        <w:jc w:val="center"/>
        <w:rPr>
          <w:rFonts w:ascii="GHEA Grapalat" w:hAnsi="GHEA Grapalat"/>
          <w:b/>
          <w:smallCaps/>
        </w:rPr>
      </w:pPr>
      <w:r>
        <w:rPr>
          <w:rFonts w:ascii="GHEA Grapalat" w:hAnsi="GHEA Grapalat"/>
          <w:b/>
          <w:smallCaps/>
        </w:rPr>
        <w:t>2. ПРАВА И ОБЯЗАННОСТИ СТОРОН</w:t>
      </w:r>
    </w:p>
    <w:p w:rsidR="00A842B5" w:rsidRDefault="00A842B5" w:rsidP="00A842B5">
      <w:pPr>
        <w:widowControl w:val="0"/>
        <w:tabs>
          <w:tab w:val="left" w:pos="1134"/>
        </w:tabs>
        <w:spacing w:after="160" w:line="360" w:lineRule="auto"/>
        <w:ind w:firstLine="567"/>
        <w:jc w:val="both"/>
        <w:rPr>
          <w:rFonts w:ascii="GHEA Grapalat" w:hAnsi="GHEA Grapalat" w:cs="Sylfaen"/>
          <w:b/>
        </w:rPr>
      </w:pPr>
      <w:r>
        <w:rPr>
          <w:rFonts w:ascii="GHEA Grapalat" w:hAnsi="GHEA Grapalat"/>
          <w:b/>
        </w:rPr>
        <w:t>2.1.</w:t>
      </w:r>
      <w:r>
        <w:rPr>
          <w:rFonts w:ascii="GHEA Grapalat" w:hAnsi="GHEA Grapalat"/>
          <w:b/>
        </w:rPr>
        <w:tab/>
        <w:t>Заказчик имеет право:</w:t>
      </w:r>
    </w:p>
    <w:p w:rsidR="00A842B5" w:rsidRDefault="00A842B5" w:rsidP="00A842B5">
      <w:pPr>
        <w:widowControl w:val="0"/>
        <w:tabs>
          <w:tab w:val="left" w:pos="1276"/>
        </w:tabs>
        <w:spacing w:after="160" w:line="360" w:lineRule="auto"/>
        <w:ind w:firstLine="567"/>
        <w:jc w:val="both"/>
        <w:rPr>
          <w:rFonts w:ascii="GHEA Grapalat" w:hAnsi="GHEA Grapalat" w:cs="Sylfaen"/>
        </w:rPr>
      </w:pPr>
      <w:r>
        <w:rPr>
          <w:rFonts w:ascii="GHEA Grapalat" w:hAnsi="GHEA Grapalat"/>
        </w:rPr>
        <w:lastRenderedPageBreak/>
        <w:t>2.1.1.</w:t>
      </w:r>
      <w:r>
        <w:rPr>
          <w:rFonts w:ascii="GHEA Grapalat" w:hAnsi="GHEA Grapalat"/>
        </w:rPr>
        <w:tab/>
        <w:t>В любое время проверять ход и качество выполняемой Исполнителем работы, без вмешательства в деятельность Исполнителя.</w:t>
      </w:r>
    </w:p>
    <w:p w:rsidR="00A842B5" w:rsidRDefault="00A842B5" w:rsidP="00A842B5">
      <w:pPr>
        <w:widowControl w:val="0"/>
        <w:tabs>
          <w:tab w:val="left" w:pos="1276"/>
        </w:tabs>
        <w:spacing w:after="160" w:line="360" w:lineRule="auto"/>
        <w:ind w:firstLine="567"/>
        <w:jc w:val="both"/>
        <w:rPr>
          <w:rFonts w:ascii="GHEA Grapalat" w:hAnsi="GHEA Grapalat"/>
        </w:rPr>
      </w:pPr>
      <w:r>
        <w:rPr>
          <w:rFonts w:ascii="GHEA Grapalat" w:hAnsi="GHEA Grapalat"/>
        </w:rPr>
        <w:t>2.1.2.</w:t>
      </w:r>
      <w:r>
        <w:rPr>
          <w:rFonts w:ascii="GHEA Grapalat" w:hAnsi="GHEA Grapalat"/>
        </w:rPr>
        <w:tab/>
        <w:t xml:space="preserve">Если выполнена работа, не соответствующая Технической характеристике-графику закупки, указанной в Приложении № 1 к договору: </w:t>
      </w:r>
    </w:p>
    <w:p w:rsidR="00A842B5" w:rsidRDefault="00A842B5" w:rsidP="00A842B5">
      <w:pPr>
        <w:widowControl w:val="0"/>
        <w:tabs>
          <w:tab w:val="left" w:pos="1134"/>
        </w:tabs>
        <w:spacing w:after="160" w:line="360" w:lineRule="auto"/>
        <w:ind w:firstLine="567"/>
        <w:jc w:val="both"/>
        <w:rPr>
          <w:rFonts w:ascii="GHEA Grapalat" w:hAnsi="GHEA Grapalat"/>
        </w:rPr>
      </w:pPr>
      <w:r>
        <w:rPr>
          <w:rFonts w:ascii="GHEA Grapalat" w:hAnsi="GHEA Grapalat"/>
        </w:rPr>
        <w:t>а)</w:t>
      </w:r>
      <w:r>
        <w:rPr>
          <w:rFonts w:ascii="GHEA Grapalat" w:hAnsi="GHEA Grapalat"/>
        </w:rPr>
        <w:tab/>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A842B5" w:rsidRDefault="00A842B5" w:rsidP="00A842B5">
      <w:pPr>
        <w:widowControl w:val="0"/>
        <w:tabs>
          <w:tab w:val="left" w:pos="1134"/>
        </w:tabs>
        <w:spacing w:after="160" w:line="360" w:lineRule="auto"/>
        <w:ind w:firstLine="567"/>
        <w:jc w:val="both"/>
        <w:rPr>
          <w:rFonts w:ascii="GHEA Grapalat" w:hAnsi="GHEA Grapalat"/>
        </w:rPr>
      </w:pPr>
      <w:r>
        <w:rPr>
          <w:rFonts w:ascii="GHEA Grapalat" w:hAnsi="GHEA Grapalat"/>
        </w:rPr>
        <w:t>б)</w:t>
      </w:r>
      <w:r>
        <w:rPr>
          <w:rFonts w:ascii="GHEA Grapalat" w:hAnsi="GHEA Grapalat"/>
        </w:rPr>
        <w:tab/>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A842B5" w:rsidRDefault="00A842B5" w:rsidP="00A842B5">
      <w:pPr>
        <w:widowControl w:val="0"/>
        <w:tabs>
          <w:tab w:val="left" w:pos="1276"/>
        </w:tabs>
        <w:spacing w:after="160" w:line="360" w:lineRule="auto"/>
        <w:ind w:firstLine="567"/>
        <w:jc w:val="both"/>
        <w:rPr>
          <w:rFonts w:ascii="GHEA Grapalat" w:hAnsi="GHEA Grapalat"/>
        </w:rPr>
      </w:pPr>
      <w:r>
        <w:rPr>
          <w:rFonts w:ascii="GHEA Grapalat" w:hAnsi="GHEA Grapalat"/>
        </w:rPr>
        <w:t>2.1.3.</w:t>
      </w:r>
      <w:r>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A842B5" w:rsidRDefault="00A842B5" w:rsidP="00A842B5">
      <w:pPr>
        <w:widowControl w:val="0"/>
        <w:tabs>
          <w:tab w:val="left" w:pos="1134"/>
        </w:tabs>
        <w:spacing w:after="160" w:line="360" w:lineRule="auto"/>
        <w:ind w:firstLine="567"/>
        <w:jc w:val="both"/>
        <w:rPr>
          <w:rFonts w:ascii="GHEA Grapalat" w:hAnsi="GHEA Grapalat"/>
        </w:rPr>
      </w:pPr>
      <w:r>
        <w:rPr>
          <w:rFonts w:ascii="GHEA Grapalat" w:hAnsi="GHEA Grapalat"/>
        </w:rPr>
        <w:t>а)</w:t>
      </w:r>
      <w:r>
        <w:rPr>
          <w:rFonts w:ascii="GHEA Grapalat" w:hAnsi="GHEA Grapalat"/>
        </w:rPr>
        <w:tab/>
        <w:t>выполненная работа не соответствует требованиям, установленным Приложением № 1 к договору;</w:t>
      </w:r>
    </w:p>
    <w:p w:rsidR="00A842B5" w:rsidRDefault="00A842B5" w:rsidP="00A842B5">
      <w:pPr>
        <w:widowControl w:val="0"/>
        <w:tabs>
          <w:tab w:val="left" w:pos="1134"/>
        </w:tabs>
        <w:spacing w:after="160" w:line="360" w:lineRule="auto"/>
        <w:ind w:firstLine="567"/>
        <w:jc w:val="both"/>
        <w:rPr>
          <w:rFonts w:ascii="GHEA Grapalat" w:hAnsi="GHEA Grapalat"/>
        </w:rPr>
      </w:pPr>
      <w:r>
        <w:rPr>
          <w:rFonts w:ascii="GHEA Grapalat" w:hAnsi="GHEA Grapalat"/>
        </w:rPr>
        <w:t>б)</w:t>
      </w:r>
      <w:r>
        <w:rPr>
          <w:rFonts w:ascii="GHEA Grapalat" w:hAnsi="GHEA Grapalat"/>
        </w:rPr>
        <w:tab/>
        <w:t>нарушен срок выполнения работы.</w:t>
      </w:r>
    </w:p>
    <w:p w:rsidR="00A842B5" w:rsidRDefault="00A842B5" w:rsidP="00A842B5">
      <w:pPr>
        <w:widowControl w:val="0"/>
        <w:tabs>
          <w:tab w:val="left" w:pos="1134"/>
        </w:tabs>
        <w:spacing w:after="160" w:line="360" w:lineRule="auto"/>
        <w:ind w:firstLine="567"/>
        <w:jc w:val="both"/>
        <w:rPr>
          <w:rFonts w:ascii="GHEA Grapalat" w:hAnsi="GHEA Grapalat" w:cs="Sylfaen"/>
          <w:b/>
        </w:rPr>
      </w:pPr>
      <w:r>
        <w:rPr>
          <w:rFonts w:ascii="GHEA Grapalat" w:hAnsi="GHEA Grapalat"/>
          <w:b/>
        </w:rPr>
        <w:t>2.2.</w:t>
      </w:r>
      <w:r>
        <w:rPr>
          <w:rFonts w:ascii="GHEA Grapalat" w:hAnsi="GHEA Grapalat"/>
          <w:b/>
        </w:rPr>
        <w:tab/>
        <w:t>Заказчик обязан:</w:t>
      </w:r>
    </w:p>
    <w:p w:rsidR="00A842B5" w:rsidRDefault="00A842B5" w:rsidP="00A842B5">
      <w:pPr>
        <w:widowControl w:val="0"/>
        <w:tabs>
          <w:tab w:val="left" w:pos="1276"/>
        </w:tabs>
        <w:spacing w:after="160" w:line="360" w:lineRule="auto"/>
        <w:ind w:firstLine="567"/>
        <w:jc w:val="both"/>
        <w:rPr>
          <w:rFonts w:ascii="GHEA Grapalat" w:hAnsi="GHEA Grapalat" w:cs="Sylfaen"/>
        </w:rPr>
      </w:pPr>
      <w:r>
        <w:rPr>
          <w:rFonts w:ascii="GHEA Grapalat" w:hAnsi="GHEA Grapalat"/>
        </w:rPr>
        <w:t>2.2.1.</w:t>
      </w:r>
      <w:r>
        <w:rPr>
          <w:rFonts w:ascii="GHEA Grapalat" w:hAnsi="GHEA Grapalat"/>
        </w:rPr>
        <w:tab/>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A842B5" w:rsidRDefault="00A842B5" w:rsidP="00A842B5">
      <w:pPr>
        <w:widowControl w:val="0"/>
        <w:tabs>
          <w:tab w:val="left" w:pos="1276"/>
        </w:tabs>
        <w:spacing w:after="160" w:line="360" w:lineRule="auto"/>
        <w:ind w:firstLine="567"/>
        <w:jc w:val="both"/>
        <w:rPr>
          <w:rFonts w:ascii="GHEA Grapalat" w:hAnsi="GHEA Grapalat" w:cs="Sylfaen"/>
        </w:rPr>
      </w:pPr>
      <w:r>
        <w:rPr>
          <w:rFonts w:ascii="GHEA Grapalat" w:hAnsi="GHEA Grapalat"/>
        </w:rPr>
        <w:t>2.2.2.</w:t>
      </w:r>
      <w:r>
        <w:rPr>
          <w:rFonts w:ascii="GHEA Grapalat" w:hAnsi="GHEA Grapalat"/>
        </w:rPr>
        <w:tab/>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rsidR="00A842B5" w:rsidRDefault="00A842B5" w:rsidP="00A842B5">
      <w:pPr>
        <w:widowControl w:val="0"/>
        <w:tabs>
          <w:tab w:val="left" w:pos="1134"/>
        </w:tabs>
        <w:spacing w:after="160" w:line="360" w:lineRule="auto"/>
        <w:ind w:firstLine="567"/>
        <w:jc w:val="both"/>
        <w:rPr>
          <w:rFonts w:ascii="GHEA Grapalat" w:hAnsi="GHEA Grapalat" w:cs="Sylfaen"/>
          <w:b/>
        </w:rPr>
      </w:pPr>
      <w:r>
        <w:rPr>
          <w:rFonts w:ascii="GHEA Grapalat" w:hAnsi="GHEA Grapalat"/>
          <w:b/>
        </w:rPr>
        <w:lastRenderedPageBreak/>
        <w:t>2.3.</w:t>
      </w:r>
      <w:r>
        <w:rPr>
          <w:rFonts w:ascii="GHEA Grapalat" w:hAnsi="GHEA Grapalat"/>
          <w:b/>
        </w:rPr>
        <w:tab/>
        <w:t>Исполнитель имеет право:</w:t>
      </w:r>
    </w:p>
    <w:p w:rsidR="00A842B5" w:rsidRDefault="00A842B5" w:rsidP="00A842B5">
      <w:pPr>
        <w:widowControl w:val="0"/>
        <w:tabs>
          <w:tab w:val="left" w:pos="1276"/>
        </w:tabs>
        <w:spacing w:after="160" w:line="360" w:lineRule="auto"/>
        <w:ind w:firstLine="567"/>
        <w:jc w:val="both"/>
        <w:rPr>
          <w:rFonts w:ascii="GHEA Grapalat" w:hAnsi="GHEA Grapalat" w:cs="Sylfaen"/>
        </w:rPr>
      </w:pPr>
      <w:r>
        <w:rPr>
          <w:rFonts w:ascii="GHEA Grapalat" w:hAnsi="GHEA Grapalat"/>
        </w:rPr>
        <w:t>2.3.1.</w:t>
      </w:r>
      <w:r>
        <w:rPr>
          <w:rFonts w:ascii="GHEA Grapalat" w:hAnsi="GHEA Grapalat"/>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A842B5" w:rsidRDefault="00A842B5" w:rsidP="00A842B5">
      <w:pPr>
        <w:widowControl w:val="0"/>
        <w:tabs>
          <w:tab w:val="left" w:pos="1134"/>
        </w:tabs>
        <w:spacing w:after="160" w:line="360" w:lineRule="auto"/>
        <w:ind w:firstLine="567"/>
        <w:jc w:val="both"/>
        <w:rPr>
          <w:rFonts w:ascii="GHEA Grapalat" w:hAnsi="GHEA Grapalat" w:cs="Sylfaen"/>
          <w:b/>
        </w:rPr>
      </w:pPr>
      <w:r>
        <w:rPr>
          <w:rFonts w:ascii="GHEA Grapalat" w:hAnsi="GHEA Grapalat"/>
          <w:b/>
        </w:rPr>
        <w:t>2.4.</w:t>
      </w:r>
      <w:r>
        <w:rPr>
          <w:rFonts w:ascii="GHEA Grapalat" w:hAnsi="GHEA Grapalat"/>
          <w:b/>
        </w:rPr>
        <w:tab/>
        <w:t>Исполнитель обязан:</w:t>
      </w:r>
    </w:p>
    <w:p w:rsidR="00A842B5" w:rsidRDefault="00A842B5" w:rsidP="00A842B5">
      <w:pPr>
        <w:widowControl w:val="0"/>
        <w:tabs>
          <w:tab w:val="left" w:pos="1276"/>
        </w:tabs>
        <w:spacing w:after="160" w:line="360" w:lineRule="auto"/>
        <w:ind w:firstLine="567"/>
        <w:jc w:val="both"/>
        <w:rPr>
          <w:rFonts w:ascii="GHEA Grapalat" w:hAnsi="GHEA Grapalat" w:cs="Sylfaen"/>
        </w:rPr>
      </w:pPr>
      <w:r>
        <w:rPr>
          <w:rFonts w:ascii="GHEA Grapalat" w:hAnsi="GHEA Grapalat"/>
        </w:rPr>
        <w:t>2.4.1.</w:t>
      </w:r>
      <w:r>
        <w:rPr>
          <w:rFonts w:ascii="GHEA Grapalat" w:hAnsi="GHEA Grapalat"/>
        </w:rPr>
        <w:tab/>
        <w:t>Обеспечивать выполнение работы по условиям, установленным Приложением № 1 к договору, руководствуясь действующим законодательством.</w:t>
      </w:r>
    </w:p>
    <w:p w:rsidR="00A842B5" w:rsidRDefault="00A842B5" w:rsidP="00A842B5">
      <w:pPr>
        <w:widowControl w:val="0"/>
        <w:tabs>
          <w:tab w:val="left" w:pos="1276"/>
        </w:tabs>
        <w:spacing w:after="160" w:line="360" w:lineRule="auto"/>
        <w:ind w:firstLine="567"/>
        <w:jc w:val="both"/>
        <w:rPr>
          <w:rFonts w:ascii="GHEA Grapalat" w:hAnsi="GHEA Grapalat" w:cs="Sylfaen"/>
        </w:rPr>
      </w:pPr>
      <w:r>
        <w:rPr>
          <w:rFonts w:ascii="GHEA Grapalat" w:hAnsi="GHEA Grapalat"/>
        </w:rPr>
        <w:t>2.4.2.</w:t>
      </w:r>
      <w:r>
        <w:rPr>
          <w:rFonts w:ascii="GHEA Grapalat" w:hAnsi="GHEA Grapalat"/>
        </w:rPr>
        <w:tab/>
        <w:t>В предусмотренных договором случаях уплачивать предусмотренные пунктами 5.2 и 5.3 договора пеню и штраф.</w:t>
      </w:r>
    </w:p>
    <w:p w:rsidR="00A842B5" w:rsidRDefault="00A842B5" w:rsidP="00A842B5">
      <w:pPr>
        <w:widowControl w:val="0"/>
        <w:tabs>
          <w:tab w:val="left" w:pos="1276"/>
        </w:tabs>
        <w:spacing w:after="160" w:line="360" w:lineRule="auto"/>
        <w:ind w:firstLine="567"/>
        <w:jc w:val="both"/>
        <w:rPr>
          <w:rFonts w:ascii="GHEA Grapalat" w:hAnsi="GHEA Grapalat"/>
        </w:rPr>
      </w:pPr>
      <w:r>
        <w:rPr>
          <w:rFonts w:ascii="GHEA Grapalat" w:hAnsi="GHEA Grapalat"/>
        </w:rPr>
        <w:t>2.4.3.</w:t>
      </w:r>
      <w:r>
        <w:rPr>
          <w:rFonts w:ascii="GHEA Grapalat" w:hAnsi="GHEA Grapalat"/>
        </w:rPr>
        <w:tab/>
        <w:t>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об этом Заказчика.</w:t>
      </w:r>
    </w:p>
    <w:p w:rsidR="00A842B5" w:rsidRDefault="00A842B5" w:rsidP="00A842B5">
      <w:pPr>
        <w:widowControl w:val="0"/>
        <w:spacing w:after="160" w:line="360" w:lineRule="auto"/>
        <w:jc w:val="center"/>
        <w:rPr>
          <w:rFonts w:ascii="GHEA Grapalat" w:hAnsi="GHEA Grapalat"/>
          <w:b/>
        </w:rPr>
      </w:pPr>
      <w:r>
        <w:rPr>
          <w:rFonts w:ascii="GHEA Grapalat" w:hAnsi="GHEA Grapalat"/>
          <w:b/>
        </w:rPr>
        <w:t>3. ПОРЯДОК СДАЧИ И ПРИЕМКИ РАБОТЫ</w:t>
      </w:r>
    </w:p>
    <w:p w:rsidR="00A842B5" w:rsidRDefault="00A842B5" w:rsidP="00A842B5">
      <w:pPr>
        <w:widowControl w:val="0"/>
        <w:tabs>
          <w:tab w:val="left" w:pos="1134"/>
        </w:tabs>
        <w:spacing w:after="160" w:line="336" w:lineRule="auto"/>
        <w:ind w:firstLine="567"/>
        <w:jc w:val="both"/>
        <w:rPr>
          <w:rFonts w:ascii="GHEA Grapalat" w:hAnsi="GHEA Grapalat" w:cs="Sylfaen"/>
        </w:rPr>
      </w:pPr>
      <w:r>
        <w:rPr>
          <w:rFonts w:ascii="GHEA Grapalat" w:hAnsi="GHEA Grapalat"/>
        </w:rPr>
        <w:t>3.1.</w:t>
      </w:r>
      <w:r>
        <w:rPr>
          <w:rFonts w:ascii="GHEA Grapalat" w:hAnsi="GHEA Grapalat"/>
        </w:rPr>
        <w:tab/>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A842B5" w:rsidRDefault="00A842B5" w:rsidP="00A842B5">
      <w:pPr>
        <w:widowControl w:val="0"/>
        <w:tabs>
          <w:tab w:val="left" w:pos="1134"/>
        </w:tabs>
        <w:spacing w:after="160" w:line="336"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и </w:t>
      </w:r>
      <w:r w:rsidRPr="00106F20">
        <w:rPr>
          <w:rFonts w:ascii="GHEA Grapalat" w:hAnsi="GHEA Grapalat"/>
        </w:rPr>
        <w:t>2</w:t>
      </w:r>
      <w:r>
        <w:rPr>
          <w:rFonts w:ascii="GHEA Grapalat" w:hAnsi="GHEA Grapalat"/>
        </w:rPr>
        <w:t xml:space="preserve"> экземпляр акта сдачи-приемки (Приложение № 3). </w:t>
      </w:r>
    </w:p>
    <w:p w:rsidR="00A842B5" w:rsidRDefault="00A842B5" w:rsidP="00A842B5">
      <w:pPr>
        <w:widowControl w:val="0"/>
        <w:tabs>
          <w:tab w:val="left" w:pos="1134"/>
        </w:tabs>
        <w:spacing w:after="160" w:line="336"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A842B5" w:rsidRDefault="00A842B5" w:rsidP="00A842B5">
      <w:pPr>
        <w:widowControl w:val="0"/>
        <w:tabs>
          <w:tab w:val="left" w:pos="1134"/>
        </w:tabs>
        <w:spacing w:after="160" w:line="336"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A842B5" w:rsidRDefault="00A842B5" w:rsidP="00A842B5">
      <w:pPr>
        <w:widowControl w:val="0"/>
        <w:tabs>
          <w:tab w:val="left" w:pos="1134"/>
        </w:tabs>
        <w:spacing w:after="160" w:line="336" w:lineRule="auto"/>
        <w:ind w:firstLine="567"/>
        <w:jc w:val="both"/>
        <w:rPr>
          <w:rFonts w:ascii="GHEA Grapalat" w:hAnsi="GHEA Grapalat" w:cs="Sylfaen"/>
        </w:rPr>
      </w:pPr>
      <w:r>
        <w:rPr>
          <w:rFonts w:ascii="GHEA Grapalat" w:hAnsi="GHEA Grapalat"/>
        </w:rPr>
        <w:lastRenderedPageBreak/>
        <w:t>б)</w:t>
      </w:r>
      <w:r>
        <w:rPr>
          <w:rFonts w:ascii="GHEA Grapalat" w:hAnsi="GHEA Grapalat"/>
        </w:rPr>
        <w:tab/>
        <w:t>в отношении Исполнителя применяет меры ответственности, предусмотренные договором.</w:t>
      </w:r>
    </w:p>
    <w:p w:rsidR="00A842B5" w:rsidRDefault="00A842B5" w:rsidP="00A842B5">
      <w:pPr>
        <w:widowControl w:val="0"/>
        <w:tabs>
          <w:tab w:val="left" w:pos="1134"/>
        </w:tabs>
        <w:spacing w:after="160" w:line="336" w:lineRule="auto"/>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Pr="00106F20">
        <w:rPr>
          <w:rFonts w:ascii="GHEA Grapalat" w:hAnsi="GHEA Grapalat"/>
        </w:rPr>
        <w:t xml:space="preserve">20 </w:t>
      </w:r>
      <w:r>
        <w:rPr>
          <w:rFonts w:ascii="GHEA Grapalat" w:hAnsi="GHEA Grapalat"/>
        </w:rPr>
        <w:t>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работы.</w:t>
      </w:r>
    </w:p>
    <w:p w:rsidR="00A842B5" w:rsidRDefault="00A842B5" w:rsidP="00A842B5">
      <w:pPr>
        <w:widowControl w:val="0"/>
        <w:tabs>
          <w:tab w:val="left" w:pos="1134"/>
        </w:tabs>
        <w:spacing w:after="160" w:line="338" w:lineRule="auto"/>
        <w:ind w:firstLine="567"/>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A842B5" w:rsidRDefault="00A842B5" w:rsidP="00A842B5">
      <w:pPr>
        <w:widowControl w:val="0"/>
        <w:tabs>
          <w:tab w:val="left" w:pos="1276"/>
        </w:tabs>
        <w:spacing w:after="160" w:line="360" w:lineRule="auto"/>
        <w:ind w:firstLine="567"/>
        <w:jc w:val="both"/>
        <w:rPr>
          <w:rFonts w:ascii="GHEA Grapalat" w:hAnsi="GHEA Grapalat" w:cs="Times Armenian"/>
        </w:rPr>
      </w:pPr>
      <w:r>
        <w:rPr>
          <w:rFonts w:ascii="GHEA Grapalat" w:hAnsi="GHEA Grapalat"/>
        </w:rPr>
        <w:t>3.</w:t>
      </w:r>
      <w:r w:rsidRPr="00106F20">
        <w:rPr>
          <w:rFonts w:ascii="GHEA Grapalat" w:hAnsi="GHEA Grapalat"/>
        </w:rPr>
        <w:t>5</w:t>
      </w:r>
      <w:r>
        <w:rPr>
          <w:rFonts w:ascii="GHEA Grapalat" w:hAnsi="GHEA Grapalat"/>
        </w:rPr>
        <w:tab/>
        <w:t xml:space="preserve">По договору устанавливается гарантийный срок в </w:t>
      </w:r>
      <w:r w:rsidRPr="00106F20">
        <w:rPr>
          <w:rFonts w:ascii="GHEA Grapalat" w:hAnsi="GHEA Grapalat"/>
        </w:rPr>
        <w:t>730</w:t>
      </w:r>
      <w:r>
        <w:rPr>
          <w:rFonts w:ascii="GHEA Grapalat" w:hAnsi="GHEA Grapalat"/>
        </w:rPr>
        <w:t xml:space="preserve">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 своих средств и в установленный Заказчиком разумный срок устранять эти недостатки</w:t>
      </w:r>
      <w:r>
        <w:rPr>
          <w:rStyle w:val="FootnoteReference"/>
          <w:rFonts w:ascii="GHEA Grapalat" w:hAnsi="GHEA Grapalat"/>
        </w:rPr>
        <w:footnoteReference w:customMarkFollows="1" w:id="17"/>
        <w:t>26</w:t>
      </w:r>
      <w:r>
        <w:rPr>
          <w:rFonts w:ascii="GHEA Grapalat" w:hAnsi="GHEA Grapalat"/>
        </w:rPr>
        <w:t>.</w:t>
      </w:r>
    </w:p>
    <w:p w:rsidR="00A842B5" w:rsidRDefault="00A842B5" w:rsidP="00A842B5">
      <w:pPr>
        <w:widowControl w:val="0"/>
        <w:spacing w:after="160" w:line="360" w:lineRule="auto"/>
        <w:jc w:val="center"/>
        <w:rPr>
          <w:rFonts w:ascii="GHEA Grapalat" w:hAnsi="GHEA Grapalat" w:cs="Sylfaen"/>
          <w:b/>
        </w:rPr>
      </w:pPr>
    </w:p>
    <w:p w:rsidR="00A842B5" w:rsidRDefault="00A842B5" w:rsidP="00A842B5">
      <w:pPr>
        <w:widowControl w:val="0"/>
        <w:spacing w:after="160" w:line="340" w:lineRule="auto"/>
        <w:jc w:val="center"/>
        <w:rPr>
          <w:rFonts w:ascii="GHEA Grapalat" w:hAnsi="GHEA Grapalat" w:cs="Sylfaen"/>
          <w:b/>
        </w:rPr>
      </w:pPr>
      <w:r>
        <w:rPr>
          <w:rFonts w:ascii="GHEA Grapalat" w:hAnsi="GHEA Grapalat"/>
          <w:b/>
        </w:rPr>
        <w:t>4. ЦЕНА ДОГОВОРА</w:t>
      </w:r>
    </w:p>
    <w:p w:rsidR="00954497" w:rsidRPr="00A542E3" w:rsidRDefault="00A842B5" w:rsidP="00954497">
      <w:pPr>
        <w:widowControl w:val="0"/>
        <w:spacing w:after="160" w:line="340" w:lineRule="auto"/>
        <w:ind w:firstLine="567"/>
        <w:jc w:val="both"/>
        <w:rPr>
          <w:rFonts w:ascii="GHEA Grapalat" w:hAnsi="GHEA Grapalat"/>
        </w:rPr>
      </w:pPr>
      <w:r>
        <w:rPr>
          <w:rFonts w:ascii="GHEA Grapalat" w:hAnsi="GHEA Grapalat"/>
        </w:rPr>
        <w:t>4.1.</w:t>
      </w:r>
      <w:r>
        <w:rPr>
          <w:rFonts w:ascii="GHEA Grapalat" w:hAnsi="GHEA Grapalat"/>
        </w:rPr>
        <w:tab/>
      </w:r>
      <w:r w:rsidR="00954497" w:rsidRPr="00A542E3">
        <w:rPr>
          <w:rFonts w:ascii="GHEA Grapalat" w:hAnsi="GHEA Grapalat"/>
        </w:rPr>
        <w:t>Общая цена настоящего Договора составляет (</w:t>
      </w:r>
      <w:r w:rsidR="00954497" w:rsidRPr="00D5595C">
        <w:rPr>
          <w:rFonts w:ascii="GHEA Grapalat" w:hAnsi="GHEA Grapalat"/>
        </w:rPr>
        <w:t>__________</w:t>
      </w:r>
      <w:r w:rsidR="00954497"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rsidR="00954497" w:rsidRPr="009F3DC7" w:rsidRDefault="00954497" w:rsidP="00954497">
      <w:pPr>
        <w:widowControl w:val="0"/>
        <w:tabs>
          <w:tab w:val="num" w:pos="1134"/>
        </w:tabs>
        <w:spacing w:after="160" w:line="360" w:lineRule="auto"/>
        <w:ind w:firstLine="567"/>
        <w:jc w:val="both"/>
        <w:rPr>
          <w:rFonts w:ascii="GHEA Grapalat" w:hAnsi="GHEA Grapalat"/>
        </w:rPr>
      </w:pPr>
      <w:r w:rsidRPr="00106F20">
        <w:rPr>
          <w:rFonts w:ascii="GHEA Grapalat" w:hAnsi="GHEA Grapalat"/>
        </w:rPr>
        <w:t>4</w:t>
      </w:r>
      <w:r w:rsidRPr="009F3DC7">
        <w:rPr>
          <w:rFonts w:ascii="GHEA Grapalat" w:hAnsi="GHEA Grapalat"/>
        </w:rPr>
        <w:t>.</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954497" w:rsidRDefault="00954497" w:rsidP="00954497">
      <w:pPr>
        <w:widowControl w:val="0"/>
        <w:spacing w:after="160" w:line="360" w:lineRule="auto"/>
        <w:ind w:firstLine="567"/>
        <w:jc w:val="both"/>
        <w:rPr>
          <w:rFonts w:ascii="GHEA Grapalat" w:hAnsi="GHEA Grapalat"/>
        </w:rPr>
      </w:pPr>
      <w:r w:rsidRPr="00106F20">
        <w:rPr>
          <w:rFonts w:ascii="GHEA Grapalat" w:hAnsi="GHEA Grapalat"/>
        </w:rPr>
        <w:t>4</w:t>
      </w:r>
      <w:r w:rsidRPr="009F3DC7">
        <w:rPr>
          <w:rFonts w:ascii="GHEA Grapalat" w:hAnsi="GHEA Grapalat"/>
        </w:rPr>
        <w:t>.</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w:t>
      </w:r>
      <w:r w:rsidRPr="009F3DC7">
        <w:rPr>
          <w:rFonts w:ascii="GHEA Grapalat" w:hAnsi="GHEA Grapalat"/>
        </w:rPr>
        <w:lastRenderedPageBreak/>
        <w:t>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w:t>
      </w:r>
      <w:r w:rsidRPr="001F7081">
        <w:rPr>
          <w:rFonts w:ascii="GHEA Grapalat" w:hAnsi="GHEA Grapalat"/>
        </w:rPr>
        <w:t xml:space="preserve">. </w:t>
      </w:r>
      <w:r w:rsidRPr="007F5FB4">
        <w:rPr>
          <w:rFonts w:ascii="GHEA Grapalat" w:hAnsi="GHEA Grapalat"/>
        </w:rPr>
        <w:t>Оплата производится в течени</w:t>
      </w:r>
      <w:r w:rsidRPr="00C90F08">
        <w:rPr>
          <w:rFonts w:ascii="GHEA Grapalat" w:hAnsi="GHEA Grapalat"/>
        </w:rPr>
        <w:t>и</w:t>
      </w:r>
      <w:r>
        <w:rPr>
          <w:rFonts w:ascii="GHEA Grapalat" w:hAnsi="GHEA Grapalat"/>
        </w:rPr>
        <w:t xml:space="preserve"> 5</w:t>
      </w:r>
      <w:r w:rsidRPr="007F5FB4">
        <w:rPr>
          <w:rFonts w:ascii="GHEA Grapalat" w:hAnsi="GHEA Grapalat"/>
        </w:rPr>
        <w:t xml:space="preserve"> (</w:t>
      </w:r>
      <w:r w:rsidRPr="00106F20">
        <w:rPr>
          <w:rFonts w:ascii="GHEA Grapalat" w:hAnsi="GHEA Grapalat"/>
        </w:rPr>
        <w:t>пя</w:t>
      </w:r>
      <w:r w:rsidRPr="007F5FB4">
        <w:rPr>
          <w:rFonts w:ascii="GHEA Grapalat" w:hAnsi="GHEA Grapalat"/>
        </w:rPr>
        <w:t xml:space="preserve">ти) </w:t>
      </w:r>
      <w:r>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1F7081">
        <w:rPr>
          <w:rFonts w:ascii="GHEA Grapalat" w:hAnsi="GHEA Grapalat"/>
        </w:rPr>
        <w:t>работ</w:t>
      </w:r>
      <w:r w:rsidRPr="0095542C">
        <w:rPr>
          <w:rFonts w:ascii="GHEA Grapalat" w:hAnsi="GHEA Grapalat"/>
        </w:rPr>
        <w:t xml:space="preserve"> </w:t>
      </w:r>
      <w:r w:rsidRPr="00CC54ED">
        <w:rPr>
          <w:rFonts w:ascii="GHEA Grapalat" w:hAnsi="GHEA Grapalat"/>
        </w:rPr>
        <w:t>З</w:t>
      </w:r>
      <w:r w:rsidRPr="001F7081">
        <w:rPr>
          <w:rFonts w:ascii="GHEA Grapalat" w:hAnsi="GHEA Grapalat"/>
        </w:rPr>
        <w:t>аказчиком</w:t>
      </w:r>
      <w:r w:rsidRPr="00016450">
        <w:rPr>
          <w:rFonts w:ascii="GHEA Grapalat" w:hAnsi="GHEA Grapalat"/>
        </w:rPr>
        <w:t xml:space="preserve"> (Приложение № </w:t>
      </w:r>
      <w:r w:rsidRPr="001F7081">
        <w:rPr>
          <w:rFonts w:ascii="GHEA Grapalat" w:hAnsi="GHEA Grapalat"/>
        </w:rPr>
        <w:t>3</w:t>
      </w:r>
      <w:r w:rsidRPr="00016450">
        <w:rPr>
          <w:rFonts w:ascii="GHEA Grapalat" w:hAnsi="GHEA Grapalat"/>
        </w:rPr>
        <w:t>)</w:t>
      </w:r>
      <w:r w:rsidRPr="007F5FB4">
        <w:rPr>
          <w:rFonts w:ascii="GHEA Grapalat" w:hAnsi="GHEA Grapalat"/>
        </w:rPr>
        <w:t>.</w:t>
      </w:r>
    </w:p>
    <w:p w:rsidR="00954497" w:rsidRPr="00BA2FCF" w:rsidRDefault="00954497" w:rsidP="00954497">
      <w:pPr>
        <w:pStyle w:val="HTMLPreformatted"/>
        <w:shd w:val="clear" w:color="auto" w:fill="F8F9FA"/>
        <w:spacing w:line="540" w:lineRule="atLeast"/>
        <w:ind w:firstLine="567"/>
        <w:jc w:val="both"/>
        <w:rPr>
          <w:rFonts w:ascii="GHEA Grapalat" w:hAnsi="GHEA Grapalat" w:cs="Times New Roman"/>
          <w:b/>
          <w:sz w:val="24"/>
          <w:szCs w:val="24"/>
          <w:lang w:val="ru-RU" w:eastAsia="ru-RU" w:bidi="ru-RU"/>
        </w:rPr>
      </w:pPr>
      <w:r w:rsidRPr="00106F20">
        <w:rPr>
          <w:rFonts w:ascii="GHEA Grapalat" w:hAnsi="GHEA Grapalat"/>
          <w:b/>
          <w:lang w:val="ru-RU"/>
        </w:rPr>
        <w:t>4</w:t>
      </w:r>
      <w:r w:rsidRPr="00BA2FCF">
        <w:rPr>
          <w:rFonts w:ascii="GHEA Grapalat" w:hAnsi="GHEA Grapalat"/>
          <w:b/>
          <w:lang w:val="ru-RU"/>
        </w:rPr>
        <w:t>.</w:t>
      </w:r>
      <w:r w:rsidRPr="00106F20">
        <w:rPr>
          <w:rFonts w:ascii="GHEA Grapalat" w:hAnsi="GHEA Grapalat"/>
          <w:b/>
          <w:lang w:val="ru-RU"/>
        </w:rPr>
        <w:t>3</w:t>
      </w:r>
      <w:r w:rsidRPr="00BA2FCF">
        <w:rPr>
          <w:rFonts w:ascii="GHEA Grapalat" w:hAnsi="GHEA Grapalat"/>
          <w:b/>
          <w:lang w:val="ru-RU"/>
        </w:rPr>
        <w:t xml:space="preserve"> </w:t>
      </w:r>
      <w:r w:rsidRPr="00BA2FCF">
        <w:rPr>
          <w:rFonts w:ascii="GHEA Grapalat" w:hAnsi="GHEA Grapalat" w:cs="Times New Roman"/>
          <w:b/>
          <w:sz w:val="24"/>
          <w:szCs w:val="24"/>
          <w:lang w:val="ru-RU" w:eastAsia="ru-RU" w:bidi="ru-RU"/>
        </w:rPr>
        <w:t xml:space="preserve">В рамках договора за исполнительные акты платежи осуществляются по следующей формуле: </w:t>
      </w:r>
    </w:p>
    <w:p w:rsidR="00954497" w:rsidRPr="00BA2FCF" w:rsidRDefault="00954497" w:rsidP="00954497">
      <w:pPr>
        <w:pStyle w:val="norm"/>
        <w:widowControl w:val="0"/>
        <w:spacing w:line="240" w:lineRule="auto"/>
        <w:ind w:firstLine="567"/>
        <w:contextualSpacing/>
        <w:rPr>
          <w:rFonts w:ascii="GHEA Grapalat" w:hAnsi="GHEA Grapalat"/>
          <w:b/>
          <w:sz w:val="24"/>
          <w:szCs w:val="24"/>
        </w:rPr>
      </w:pPr>
      <w:r w:rsidRPr="00BA2FCF">
        <w:rPr>
          <w:rFonts w:ascii="GHEA Grapalat" w:hAnsi="GHEA Grapalat"/>
          <w:b/>
          <w:sz w:val="24"/>
          <w:szCs w:val="24"/>
        </w:rPr>
        <w:t>ВС= ЦУ/СЦxОР где:</w:t>
      </w:r>
    </w:p>
    <w:p w:rsidR="00954497" w:rsidRPr="00BA2FCF" w:rsidRDefault="00954497" w:rsidP="00954497">
      <w:pPr>
        <w:pStyle w:val="HTMLPreformatted"/>
        <w:shd w:val="clear" w:color="auto" w:fill="F8F9FA"/>
        <w:spacing w:line="540" w:lineRule="atLeast"/>
        <w:rPr>
          <w:rFonts w:ascii="GHEA Grapalat" w:hAnsi="GHEA Grapalat" w:cs="Times New Roman"/>
          <w:b/>
          <w:sz w:val="24"/>
          <w:szCs w:val="24"/>
          <w:lang w:val="ru-RU" w:eastAsia="ru-RU" w:bidi="ru-RU"/>
        </w:rPr>
      </w:pPr>
      <w:r w:rsidRPr="00BA2FCF">
        <w:rPr>
          <w:rFonts w:ascii="GHEA Grapalat" w:hAnsi="GHEA Grapalat" w:cs="Times New Roman"/>
          <w:b/>
          <w:sz w:val="24"/>
          <w:szCs w:val="24"/>
          <w:lang w:val="ru-RU" w:eastAsia="ru-RU" w:bidi="ru-RU"/>
        </w:rPr>
        <w:t xml:space="preserve">ЦУ - цена, указанная в пункте </w:t>
      </w:r>
      <w:r w:rsidR="007775D7" w:rsidRPr="00106F20">
        <w:rPr>
          <w:rFonts w:ascii="GHEA Grapalat" w:hAnsi="GHEA Grapalat" w:cs="Times New Roman"/>
          <w:b/>
          <w:sz w:val="24"/>
          <w:szCs w:val="24"/>
          <w:lang w:val="ru-RU" w:eastAsia="ru-RU" w:bidi="ru-RU"/>
        </w:rPr>
        <w:t>4</w:t>
      </w:r>
      <w:r w:rsidRPr="00BA2FCF">
        <w:rPr>
          <w:rFonts w:ascii="GHEA Grapalat" w:hAnsi="GHEA Grapalat" w:cs="Times New Roman"/>
          <w:b/>
          <w:sz w:val="24"/>
          <w:szCs w:val="24"/>
          <w:lang w:val="ru-RU" w:eastAsia="ru-RU" w:bidi="ru-RU"/>
        </w:rPr>
        <w:t>.1 договора (если включено более одного лота, то цена данного лота);</w:t>
      </w:r>
    </w:p>
    <w:p w:rsidR="00954497" w:rsidRPr="00BA2FCF" w:rsidRDefault="00954497" w:rsidP="00954497">
      <w:pPr>
        <w:pStyle w:val="norm"/>
        <w:widowControl w:val="0"/>
        <w:spacing w:line="360" w:lineRule="auto"/>
        <w:ind w:firstLine="567"/>
        <w:rPr>
          <w:rFonts w:ascii="GHEA Grapalat" w:hAnsi="GHEA Grapalat"/>
          <w:b/>
          <w:sz w:val="24"/>
          <w:szCs w:val="24"/>
        </w:rPr>
      </w:pPr>
      <w:r w:rsidRPr="00BA2FCF">
        <w:rPr>
          <w:rFonts w:ascii="GHEA Grapalat" w:hAnsi="GHEA Grapalat"/>
          <w:b/>
          <w:sz w:val="24"/>
          <w:szCs w:val="24"/>
        </w:rPr>
        <w:t>СЦ-сметная цена строительных работ, опубликованная в настоящем приглашении,</w:t>
      </w:r>
    </w:p>
    <w:p w:rsidR="00954497" w:rsidRPr="00BA2FCF" w:rsidRDefault="00954497" w:rsidP="00954497">
      <w:pPr>
        <w:pStyle w:val="norm"/>
        <w:widowControl w:val="0"/>
        <w:spacing w:line="360" w:lineRule="auto"/>
        <w:ind w:firstLine="567"/>
        <w:rPr>
          <w:rFonts w:ascii="GHEA Grapalat" w:hAnsi="GHEA Grapalat"/>
          <w:b/>
          <w:sz w:val="24"/>
          <w:szCs w:val="24"/>
        </w:rPr>
      </w:pPr>
      <w:r w:rsidRPr="00BA2FCF">
        <w:rPr>
          <w:rFonts w:ascii="GHEA Grapalat" w:hAnsi="GHEA Grapalat"/>
          <w:b/>
          <w:sz w:val="24"/>
          <w:szCs w:val="24"/>
        </w:rPr>
        <w:t>ОР - объем работ, представленный данным исполнительным актом, в денежном выражении,</w:t>
      </w:r>
    </w:p>
    <w:p w:rsidR="00954497" w:rsidRPr="00BA2FCF" w:rsidRDefault="00954497" w:rsidP="00954497">
      <w:pPr>
        <w:widowControl w:val="0"/>
        <w:tabs>
          <w:tab w:val="num" w:pos="1134"/>
        </w:tabs>
        <w:spacing w:line="360" w:lineRule="auto"/>
        <w:ind w:firstLine="567"/>
        <w:jc w:val="both"/>
        <w:rPr>
          <w:rFonts w:ascii="GHEA Grapalat" w:hAnsi="GHEA Grapalat"/>
          <w:b/>
        </w:rPr>
      </w:pPr>
      <w:r w:rsidRPr="00BA2FCF">
        <w:rPr>
          <w:rFonts w:ascii="GHEA Grapalat" w:hAnsi="GHEA Grapalat"/>
          <w:b/>
        </w:rPr>
        <w:t>ВС-сумма, выплачиваемая за работы, указанные в объемной ведомость-смете.</w:t>
      </w:r>
    </w:p>
    <w:p w:rsidR="00A842B5" w:rsidRDefault="00A842B5" w:rsidP="00A842B5">
      <w:pPr>
        <w:widowControl w:val="0"/>
        <w:tabs>
          <w:tab w:val="left" w:pos="1134"/>
        </w:tabs>
        <w:spacing w:after="160" w:line="340" w:lineRule="auto"/>
        <w:ind w:firstLine="567"/>
        <w:jc w:val="both"/>
        <w:rPr>
          <w:rFonts w:ascii="GHEA Grapalat" w:hAnsi="GHEA Grapalat"/>
          <w:lang w:val="hy-AM"/>
        </w:rPr>
      </w:pPr>
    </w:p>
    <w:p w:rsidR="00A842B5" w:rsidRDefault="00A842B5" w:rsidP="00A842B5">
      <w:pPr>
        <w:widowControl w:val="0"/>
        <w:spacing w:after="160" w:line="340" w:lineRule="auto"/>
        <w:jc w:val="center"/>
        <w:rPr>
          <w:rFonts w:ascii="GHEA Grapalat" w:hAnsi="GHEA Grapalat" w:cs="Sylfaen"/>
          <w:b/>
        </w:rPr>
      </w:pPr>
      <w:r>
        <w:rPr>
          <w:rFonts w:ascii="GHEA Grapalat" w:hAnsi="GHEA Grapalat"/>
          <w:b/>
        </w:rPr>
        <w:t>5. ОТВЕТСТВЕННОСТЬ СТОРОН</w:t>
      </w:r>
    </w:p>
    <w:p w:rsidR="00A842B5" w:rsidRDefault="00A842B5" w:rsidP="00A842B5">
      <w:pPr>
        <w:widowControl w:val="0"/>
        <w:tabs>
          <w:tab w:val="left" w:pos="1134"/>
        </w:tabs>
        <w:spacing w:after="160" w:line="340" w:lineRule="auto"/>
        <w:ind w:firstLine="567"/>
        <w:jc w:val="both"/>
        <w:rPr>
          <w:rFonts w:ascii="GHEA Grapalat" w:hAnsi="GHEA Grapalat" w:cs="Sylfaen"/>
        </w:rPr>
      </w:pPr>
      <w:r>
        <w:rPr>
          <w:rFonts w:ascii="GHEA Grapalat" w:hAnsi="GHEA Grapalat"/>
        </w:rPr>
        <w:t>5.1.</w:t>
      </w:r>
      <w:r>
        <w:rPr>
          <w:rFonts w:ascii="GHEA Grapalat" w:hAnsi="GHEA Grapalat"/>
        </w:rPr>
        <w:tab/>
        <w:t>Исполнитель несет ответственность за соблюдение требований настоящего Договора к выполнению работы.</w:t>
      </w:r>
    </w:p>
    <w:p w:rsidR="00A842B5" w:rsidRDefault="00A842B5" w:rsidP="00A842B5">
      <w:pPr>
        <w:widowControl w:val="0"/>
        <w:tabs>
          <w:tab w:val="left" w:pos="1134"/>
        </w:tabs>
        <w:spacing w:after="160" w:line="340" w:lineRule="auto"/>
        <w:ind w:firstLine="567"/>
        <w:jc w:val="both"/>
        <w:rPr>
          <w:rFonts w:ascii="GHEA Grapalat" w:hAnsi="GHEA Grapalat" w:cs="Sylfaen"/>
        </w:rPr>
      </w:pPr>
      <w:r>
        <w:rPr>
          <w:rFonts w:ascii="GHEA Grapalat" w:hAnsi="GHEA Grapalat"/>
        </w:rPr>
        <w:t>5.2.</w:t>
      </w:r>
      <w:r>
        <w:rPr>
          <w:rFonts w:ascii="GHEA Grapalat" w:hAnsi="GHEA Grapalat"/>
        </w:rPr>
        <w:tab/>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Pr>
          <w:rStyle w:val="FootnoteReference"/>
          <w:rFonts w:ascii="GHEA Grapalat" w:hAnsi="GHEA Grapalat"/>
        </w:rPr>
        <w:footnoteReference w:customMarkFollows="1" w:id="18"/>
        <w:t>20</w:t>
      </w:r>
      <w:r>
        <w:rPr>
          <w:rFonts w:ascii="GHEA Grapalat" w:hAnsi="GHEA Grapalat"/>
        </w:rPr>
        <w:t>. При этом</w:t>
      </w:r>
      <w:r>
        <w:rPr>
          <w:rFonts w:ascii="GHEA Grapalat" w:hAnsi="GHEA Grapalat"/>
          <w:lang w:val="hy-AM"/>
        </w:rPr>
        <w:t>,</w:t>
      </w:r>
      <w:r>
        <w:rPr>
          <w:rFonts w:ascii="GHEA Grapalat" w:hAnsi="GHEA Grapalat"/>
        </w:rPr>
        <w:t xml:space="preserve"> штраф рассчитывается также при выполнении работ в срок, установленный настоящим договором, но в случае </w:t>
      </w:r>
      <w:r>
        <w:rPr>
          <w:rFonts w:ascii="GHEA Grapalat" w:hAnsi="GHEA Grapalat"/>
        </w:rPr>
        <w:lastRenderedPageBreak/>
        <w:t>их непринятия заказчиком.</w:t>
      </w:r>
    </w:p>
    <w:p w:rsidR="00A842B5" w:rsidRDefault="00A842B5" w:rsidP="00A842B5">
      <w:pPr>
        <w:widowControl w:val="0"/>
        <w:tabs>
          <w:tab w:val="left" w:pos="1134"/>
        </w:tabs>
        <w:spacing w:after="160" w:line="360" w:lineRule="auto"/>
        <w:ind w:firstLine="567"/>
        <w:jc w:val="both"/>
        <w:rPr>
          <w:rFonts w:ascii="GHEA Grapalat" w:hAnsi="GHEA Grapalat" w:cs="Sylfaen"/>
        </w:rPr>
      </w:pPr>
      <w:r>
        <w:rPr>
          <w:rFonts w:ascii="GHEA Grapalat" w:hAnsi="GHEA Grapalat"/>
        </w:rPr>
        <w:t>5.3.</w:t>
      </w:r>
      <w:r>
        <w:rPr>
          <w:rFonts w:ascii="GHEA Grapalat" w:hAnsi="GHEA Grapalat"/>
        </w:rPr>
        <w:tab/>
        <w:t>В случае нарушения предусмотренного договором срока выполнения работы с Исполнителя за каждый просроченный  рабочий день взимается пеня в размере</w:t>
      </w:r>
      <w:r>
        <w:rPr>
          <w:rFonts w:ascii="Courier New" w:hAnsi="Courier New" w:cs="Courier New"/>
          <w:lang w:val="en-US"/>
        </w:rPr>
        <w:t> </w:t>
      </w:r>
      <w:r>
        <w:rPr>
          <w:rFonts w:ascii="GHEA Grapalat" w:hAnsi="GHEA Grapalat"/>
        </w:rPr>
        <w:t>0,05 (ноль целых пять сотых) процента от цены подлежащей выполнению, но невыполненной работы.</w:t>
      </w:r>
    </w:p>
    <w:p w:rsidR="00A842B5" w:rsidRDefault="00A842B5" w:rsidP="00A842B5">
      <w:pPr>
        <w:widowControl w:val="0"/>
        <w:tabs>
          <w:tab w:val="left" w:pos="1134"/>
        </w:tabs>
        <w:spacing w:after="160" w:line="360" w:lineRule="auto"/>
        <w:ind w:firstLine="567"/>
        <w:jc w:val="both"/>
        <w:rPr>
          <w:rFonts w:ascii="GHEA Grapalat" w:hAnsi="GHEA Grapalat"/>
        </w:rPr>
      </w:pPr>
      <w:r>
        <w:rPr>
          <w:rFonts w:ascii="GHEA Grapalat" w:hAnsi="GHEA Grapalat"/>
        </w:rPr>
        <w:t>5.4.</w:t>
      </w:r>
      <w:r>
        <w:rPr>
          <w:rFonts w:ascii="GHEA Grapalat" w:hAnsi="GHEA Grapalat"/>
        </w:rPr>
        <w:tab/>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rsidR="00A842B5" w:rsidRDefault="00A842B5" w:rsidP="00A842B5">
      <w:pPr>
        <w:widowControl w:val="0"/>
        <w:tabs>
          <w:tab w:val="left" w:pos="1134"/>
        </w:tabs>
        <w:spacing w:after="160" w:line="360" w:lineRule="auto"/>
        <w:ind w:firstLine="567"/>
        <w:jc w:val="both"/>
        <w:rPr>
          <w:rFonts w:ascii="GHEA Grapalat" w:hAnsi="GHEA Grapalat" w:cs="Sylfaen"/>
        </w:rPr>
      </w:pPr>
      <w:r>
        <w:rPr>
          <w:rFonts w:ascii="GHEA Grapalat" w:hAnsi="GHEA Grapalat"/>
        </w:rPr>
        <w:t>5.5.</w:t>
      </w:r>
      <w:r>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A842B5" w:rsidRDefault="00A842B5" w:rsidP="00A842B5">
      <w:pPr>
        <w:widowControl w:val="0"/>
        <w:tabs>
          <w:tab w:val="left" w:pos="1134"/>
        </w:tabs>
        <w:spacing w:after="160" w:line="360" w:lineRule="auto"/>
        <w:ind w:firstLine="567"/>
        <w:jc w:val="both"/>
        <w:rPr>
          <w:rFonts w:ascii="GHEA Grapalat" w:hAnsi="GHEA Grapalat" w:cs="Sylfaen"/>
        </w:rPr>
      </w:pPr>
      <w:r>
        <w:rPr>
          <w:rFonts w:ascii="GHEA Grapalat" w:hAnsi="GHEA Grapalat"/>
        </w:rPr>
        <w:t>5.6.</w:t>
      </w:r>
      <w:r>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A842B5" w:rsidRDefault="00A842B5" w:rsidP="00A842B5">
      <w:pPr>
        <w:widowControl w:val="0"/>
        <w:tabs>
          <w:tab w:val="left" w:pos="1134"/>
        </w:tabs>
        <w:spacing w:after="160" w:line="360" w:lineRule="auto"/>
        <w:ind w:firstLine="567"/>
        <w:jc w:val="both"/>
        <w:rPr>
          <w:rFonts w:ascii="GHEA Grapalat" w:hAnsi="GHEA Grapalat" w:cs="Sylfaen"/>
        </w:rPr>
      </w:pPr>
      <w:r>
        <w:rPr>
          <w:rFonts w:ascii="GHEA Grapalat" w:hAnsi="GHEA Grapalat"/>
        </w:rPr>
        <w:t>5.7.</w:t>
      </w:r>
      <w:r>
        <w:rPr>
          <w:rFonts w:ascii="GHEA Grapalat" w:hAnsi="GHEA Grapalat"/>
        </w:rPr>
        <w:tab/>
        <w:t>Уплата пеней и (или) штрафов не освобождает стороны от полного исполнения своих договорных обязательств.</w:t>
      </w:r>
    </w:p>
    <w:p w:rsidR="00A842B5" w:rsidRDefault="00A842B5" w:rsidP="00A842B5">
      <w:pPr>
        <w:widowControl w:val="0"/>
        <w:spacing w:after="160" w:line="360" w:lineRule="auto"/>
        <w:ind w:firstLine="567"/>
        <w:jc w:val="both"/>
        <w:rPr>
          <w:rFonts w:ascii="GHEA Grapalat" w:hAnsi="GHEA Grapalat" w:cs="Sylfaen"/>
        </w:rPr>
      </w:pPr>
    </w:p>
    <w:p w:rsidR="00A842B5" w:rsidRDefault="00A842B5" w:rsidP="00A842B5">
      <w:pPr>
        <w:widowControl w:val="0"/>
        <w:spacing w:after="160" w:line="360" w:lineRule="auto"/>
        <w:jc w:val="center"/>
        <w:rPr>
          <w:rFonts w:ascii="GHEA Grapalat" w:hAnsi="GHEA Grapalat"/>
          <w:b/>
        </w:rPr>
      </w:pPr>
      <w:r>
        <w:rPr>
          <w:rFonts w:ascii="GHEA Grapalat" w:hAnsi="GHEA Grapalat"/>
          <w:b/>
        </w:rPr>
        <w:t>6.ДЕЙСТВИЕ НЕПРЕОДОЛИМОЙ СИЛЫ (ФОРС-МАЖОР)</w:t>
      </w:r>
    </w:p>
    <w:p w:rsidR="00A842B5" w:rsidRDefault="00A842B5" w:rsidP="00A842B5">
      <w:pPr>
        <w:widowControl w:val="0"/>
        <w:spacing w:after="160" w:line="360" w:lineRule="auto"/>
        <w:ind w:firstLine="567"/>
        <w:jc w:val="both"/>
        <w:rPr>
          <w:rFonts w:ascii="GHEA Grapalat" w:hAnsi="GHEA Grapalat"/>
        </w:rPr>
      </w:pPr>
      <w:r>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w:t>
      </w:r>
      <w:r>
        <w:rPr>
          <w:rFonts w:ascii="GHEA Grapalat" w:hAnsi="GHEA Grapalat"/>
        </w:rPr>
        <w:lastRenderedPageBreak/>
        <w:t>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A842B5" w:rsidRDefault="00A842B5" w:rsidP="00A842B5">
      <w:pPr>
        <w:rPr>
          <w:rFonts w:ascii="GHEA Grapalat" w:hAnsi="GHEA Grapalat" w:cs="Sylfaen"/>
        </w:rPr>
      </w:pPr>
    </w:p>
    <w:p w:rsidR="00A842B5" w:rsidRDefault="00A842B5" w:rsidP="00A842B5">
      <w:pPr>
        <w:widowControl w:val="0"/>
        <w:spacing w:after="160" w:line="360" w:lineRule="auto"/>
        <w:jc w:val="center"/>
        <w:rPr>
          <w:rFonts w:ascii="GHEA Grapalat" w:hAnsi="GHEA Grapalat" w:cs="Sylfaen"/>
          <w:b/>
        </w:rPr>
      </w:pPr>
      <w:r>
        <w:rPr>
          <w:rFonts w:ascii="GHEA Grapalat" w:hAnsi="GHEA Grapalat"/>
          <w:b/>
        </w:rPr>
        <w:t>7.ИНЫЕ УСЛОВИЯ</w:t>
      </w:r>
    </w:p>
    <w:p w:rsidR="00A842B5" w:rsidRDefault="00A842B5" w:rsidP="00A842B5">
      <w:pPr>
        <w:widowControl w:val="0"/>
        <w:tabs>
          <w:tab w:val="left" w:pos="1134"/>
        </w:tabs>
        <w:spacing w:after="160" w:line="360" w:lineRule="auto"/>
        <w:ind w:firstLine="567"/>
        <w:jc w:val="both"/>
        <w:rPr>
          <w:rFonts w:ascii="GHEA Grapalat" w:hAnsi="GHEA Grapalat"/>
        </w:rPr>
      </w:pPr>
      <w:r>
        <w:rPr>
          <w:rFonts w:ascii="GHEA Grapalat" w:hAnsi="GHEA Grapalat"/>
        </w:rPr>
        <w:t>7.1.</w:t>
      </w:r>
      <w:r>
        <w:rPr>
          <w:rFonts w:ascii="GHEA Grapalat" w:hAnsi="GHEA Grapalat"/>
        </w:rPr>
        <w:tab/>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rsidR="00A842B5" w:rsidRDefault="00A842B5" w:rsidP="00A842B5">
      <w:pPr>
        <w:widowControl w:val="0"/>
        <w:tabs>
          <w:tab w:val="left" w:pos="1134"/>
          <w:tab w:val="left" w:pos="1276"/>
        </w:tabs>
        <w:spacing w:after="160" w:line="360" w:lineRule="auto"/>
        <w:ind w:firstLine="567"/>
        <w:jc w:val="both"/>
        <w:rPr>
          <w:rFonts w:ascii="GHEA Grapalat" w:hAnsi="GHEA Grapalat" w:cs="Sylfaen"/>
        </w:rPr>
      </w:pPr>
      <w:r>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GHEA Grapalat" w:hAnsi="GHEA Grapalat"/>
        </w:rPr>
        <w:t xml:space="preserve"> </w:t>
      </w:r>
      <w:r>
        <w:rPr>
          <w:rStyle w:val="FootnoteReference"/>
          <w:rFonts w:ascii="GHEA Grapalat" w:hAnsi="GHEA Grapalat"/>
        </w:rPr>
        <w:footnoteReference w:customMarkFollows="1" w:id="19"/>
        <w:t>21</w:t>
      </w:r>
      <w:r>
        <w:rPr>
          <w:rFonts w:ascii="GHEA Grapalat" w:hAnsi="GHEA Grapalat"/>
        </w:rPr>
        <w:t>.</w:t>
      </w:r>
    </w:p>
    <w:p w:rsidR="00A842B5" w:rsidRDefault="00A842B5" w:rsidP="00A842B5">
      <w:pPr>
        <w:widowControl w:val="0"/>
        <w:tabs>
          <w:tab w:val="left" w:pos="1134"/>
        </w:tabs>
        <w:spacing w:after="160" w:line="360" w:lineRule="auto"/>
        <w:ind w:firstLine="567"/>
        <w:jc w:val="both"/>
        <w:rPr>
          <w:rFonts w:ascii="GHEA Grapalat" w:hAnsi="GHEA Grapalat"/>
        </w:rPr>
      </w:pPr>
      <w:r>
        <w:rPr>
          <w:rFonts w:ascii="GHEA Grapalat" w:hAnsi="GHEA Grapalat"/>
        </w:rPr>
        <w:t>7.2.</w:t>
      </w:r>
      <w:r>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 не может быть передано другому лицу без письменного согласия стороны должника. </w:t>
      </w:r>
    </w:p>
    <w:p w:rsidR="00A842B5" w:rsidRDefault="00A842B5" w:rsidP="00A842B5">
      <w:pPr>
        <w:widowControl w:val="0"/>
        <w:tabs>
          <w:tab w:val="left" w:pos="1134"/>
        </w:tabs>
        <w:spacing w:after="160" w:line="360" w:lineRule="auto"/>
        <w:ind w:firstLine="567"/>
        <w:jc w:val="both"/>
        <w:rPr>
          <w:rFonts w:ascii="GHEA Grapalat" w:hAnsi="GHEA Grapalat"/>
          <w:spacing w:val="-4"/>
        </w:rPr>
      </w:pPr>
      <w:r>
        <w:rPr>
          <w:rFonts w:ascii="GHEA Grapalat" w:hAnsi="GHEA Grapalat"/>
        </w:rPr>
        <w:t>7.3.</w:t>
      </w:r>
      <w:r>
        <w:rPr>
          <w:rFonts w:ascii="GHEA Grapalat" w:hAnsi="GHEA Grapalat"/>
        </w:rPr>
        <w:tab/>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Pr>
          <w:rFonts w:ascii="GHEA Grapalat" w:hAnsi="GHEA Grapalat"/>
          <w:spacing w:val="-4"/>
        </w:rPr>
        <w:t xml:space="preserve">законодательству Республики Армения, то после выявления данных оснований Заказчик </w:t>
      </w:r>
      <w:r>
        <w:rPr>
          <w:rFonts w:ascii="GHEA Grapalat" w:hAnsi="GHEA Grapalat"/>
        </w:rPr>
        <w:t>в одностороннем порядке</w:t>
      </w:r>
      <w:r>
        <w:rPr>
          <w:rFonts w:ascii="GHEA Grapalat" w:hAnsi="GHEA Grapalat"/>
          <w:lang w:val="hy-AM"/>
        </w:rPr>
        <w:t xml:space="preserve"> расторгает договор</w:t>
      </w:r>
      <w:r>
        <w:rPr>
          <w:rFonts w:ascii="GHEA Grapalat" w:hAnsi="GHEA Grapalat"/>
        </w:rPr>
        <w:t xml:space="preserve">, если выявленные нарушения, </w:t>
      </w:r>
      <w:r>
        <w:rPr>
          <w:rFonts w:ascii="GHEA Grapalat" w:hAnsi="GHEA Grapalat"/>
          <w:spacing w:val="-4"/>
        </w:rPr>
        <w:t xml:space="preserve">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w:t>
      </w:r>
      <w:r>
        <w:rPr>
          <w:rFonts w:ascii="GHEA Grapalat" w:hAnsi="GHEA Grapalat"/>
          <w:spacing w:val="-4"/>
        </w:rPr>
        <w:lastRenderedPageBreak/>
        <w:t>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A842B5" w:rsidRDefault="00A842B5" w:rsidP="00A842B5">
      <w:pPr>
        <w:widowControl w:val="0"/>
        <w:tabs>
          <w:tab w:val="left" w:pos="1134"/>
        </w:tabs>
        <w:spacing w:after="160" w:line="376" w:lineRule="auto"/>
        <w:ind w:firstLine="567"/>
        <w:jc w:val="both"/>
        <w:rPr>
          <w:rFonts w:ascii="GHEA Grapalat" w:hAnsi="GHEA Grapalat" w:cs="Sylfaen"/>
        </w:rPr>
      </w:pPr>
      <w:r>
        <w:rPr>
          <w:rFonts w:ascii="GHEA Grapalat" w:hAnsi="GHEA Grapalat"/>
        </w:rPr>
        <w:t>7.4.</w:t>
      </w:r>
      <w:r>
        <w:rPr>
          <w:rFonts w:ascii="GHEA Grapalat" w:hAnsi="GHEA Grapalat"/>
        </w:rPr>
        <w:tab/>
        <w:t>Споры в связи с договором подлежат рассмотрению в судах Республики Армения.</w:t>
      </w:r>
    </w:p>
    <w:p w:rsidR="00A842B5" w:rsidRDefault="00A842B5" w:rsidP="00A842B5">
      <w:pPr>
        <w:widowControl w:val="0"/>
        <w:tabs>
          <w:tab w:val="left" w:pos="1134"/>
        </w:tabs>
        <w:spacing w:after="160" w:line="376" w:lineRule="auto"/>
        <w:ind w:firstLine="567"/>
        <w:jc w:val="both"/>
        <w:rPr>
          <w:rFonts w:ascii="GHEA Grapalat" w:hAnsi="GHEA Grapalat"/>
        </w:rPr>
      </w:pPr>
      <w:r>
        <w:rPr>
          <w:rFonts w:ascii="GHEA Grapalat" w:hAnsi="GHEA Grapalat"/>
        </w:rPr>
        <w:t>7.5.</w:t>
      </w:r>
      <w:r>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A842B5" w:rsidRDefault="00A842B5" w:rsidP="00A842B5">
      <w:pPr>
        <w:widowControl w:val="0"/>
        <w:spacing w:after="160" w:line="376" w:lineRule="auto"/>
        <w:ind w:firstLine="567"/>
        <w:jc w:val="both"/>
        <w:rPr>
          <w:rFonts w:ascii="GHEA Grapalat" w:hAnsi="GHEA Grapalat"/>
        </w:rPr>
      </w:pPr>
      <w:r>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A842B5" w:rsidRDefault="00A842B5" w:rsidP="00A842B5">
      <w:pPr>
        <w:widowControl w:val="0"/>
        <w:tabs>
          <w:tab w:val="left" w:pos="1276"/>
        </w:tabs>
        <w:spacing w:after="160" w:line="376" w:lineRule="auto"/>
        <w:ind w:firstLine="567"/>
        <w:jc w:val="both"/>
        <w:rPr>
          <w:rFonts w:ascii="GHEA Grapalat" w:hAnsi="GHEA Grapalat" w:cs="Times Armenian"/>
        </w:rPr>
      </w:pPr>
      <w:r>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A842B5" w:rsidRDefault="00A842B5" w:rsidP="00A842B5">
      <w:pPr>
        <w:widowControl w:val="0"/>
        <w:tabs>
          <w:tab w:val="left" w:pos="1134"/>
        </w:tabs>
        <w:spacing w:after="160" w:line="376" w:lineRule="auto"/>
        <w:ind w:firstLine="567"/>
        <w:jc w:val="both"/>
        <w:rPr>
          <w:rFonts w:ascii="GHEA Grapalat" w:hAnsi="GHEA Grapalat"/>
        </w:rPr>
      </w:pPr>
      <w:r>
        <w:rPr>
          <w:rFonts w:ascii="GHEA Grapalat" w:hAnsi="GHEA Grapalat"/>
        </w:rPr>
        <w:t>7.6.</w:t>
      </w:r>
      <w:r>
        <w:rPr>
          <w:rFonts w:ascii="GHEA Grapalat" w:hAnsi="GHEA Grapalat"/>
        </w:rPr>
        <w:tab/>
        <w:t>Если договор осуществляется посредством заключения субподрядного договора:</w:t>
      </w:r>
    </w:p>
    <w:p w:rsidR="00A842B5" w:rsidRDefault="00A842B5" w:rsidP="00A842B5">
      <w:pPr>
        <w:widowControl w:val="0"/>
        <w:tabs>
          <w:tab w:val="left" w:pos="1134"/>
        </w:tabs>
        <w:spacing w:after="160" w:line="376" w:lineRule="auto"/>
        <w:ind w:firstLine="567"/>
        <w:jc w:val="both"/>
        <w:rPr>
          <w:rFonts w:ascii="GHEA Grapalat" w:hAnsi="GHEA Grapalat"/>
        </w:rPr>
      </w:pPr>
      <w:r>
        <w:rPr>
          <w:rFonts w:ascii="GHEA Grapalat" w:hAnsi="GHEA Grapalat"/>
        </w:rPr>
        <w:t>1)</w:t>
      </w:r>
      <w:r>
        <w:rPr>
          <w:rFonts w:ascii="GHEA Grapalat" w:hAnsi="GHEA Grapalat"/>
        </w:rPr>
        <w:tab/>
        <w:t>Исполнитель несет ответственность за неисполнение или ненадлежащее исполнение обязательств субподрядчика;</w:t>
      </w:r>
    </w:p>
    <w:p w:rsidR="00A842B5" w:rsidRDefault="00A842B5" w:rsidP="00A842B5">
      <w:pPr>
        <w:widowControl w:val="0"/>
        <w:tabs>
          <w:tab w:val="left" w:pos="1134"/>
        </w:tabs>
        <w:spacing w:after="160" w:line="376" w:lineRule="auto"/>
        <w:ind w:firstLine="567"/>
        <w:jc w:val="both"/>
        <w:rPr>
          <w:rFonts w:ascii="GHEA Grapalat" w:hAnsi="GHEA Grapalat"/>
        </w:rPr>
      </w:pPr>
      <w:r>
        <w:rPr>
          <w:rFonts w:ascii="GHEA Grapalat" w:hAnsi="GHEA Grapalat"/>
        </w:rPr>
        <w:t>2)</w:t>
      </w:r>
      <w:r>
        <w:rPr>
          <w:rFonts w:ascii="GHEA Grapalat" w:hAnsi="GHEA Grapalat"/>
        </w:rPr>
        <w:tab/>
        <w:t>в случае замены субподрядчика в течение исполнения договора Исполнитель в письменной форме уведомляет об этом Заказчика, предоставив копии субподрядного договора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customMarkFollows="1" w:id="20"/>
        <w:t>22</w:t>
      </w:r>
      <w:r>
        <w:rPr>
          <w:rFonts w:ascii="GHEA Grapalat" w:hAnsi="GHEA Grapalat"/>
        </w:rPr>
        <w:t>.</w:t>
      </w:r>
    </w:p>
    <w:p w:rsidR="00A842B5" w:rsidRDefault="00A842B5" w:rsidP="00A842B5">
      <w:pPr>
        <w:widowControl w:val="0"/>
        <w:tabs>
          <w:tab w:val="left" w:pos="1134"/>
        </w:tabs>
        <w:spacing w:after="160" w:line="376" w:lineRule="auto"/>
        <w:ind w:firstLine="567"/>
        <w:jc w:val="both"/>
        <w:rPr>
          <w:rFonts w:ascii="GHEA Grapalat" w:hAnsi="GHEA Grapalat"/>
        </w:rPr>
      </w:pPr>
      <w:r>
        <w:rPr>
          <w:rFonts w:ascii="GHEA Grapalat" w:hAnsi="GHEA Grapalat"/>
        </w:rPr>
        <w:t>7.7.</w:t>
      </w:r>
      <w:r>
        <w:rPr>
          <w:rFonts w:ascii="GHEA Grapalat" w:hAnsi="GHEA Grapalat"/>
        </w:rPr>
        <w:tab/>
        <w:t xml:space="preserve">Если договор осуществляется посредством заключения договора о </w:t>
      </w:r>
      <w:r>
        <w:rPr>
          <w:rFonts w:ascii="GHEA Grapalat" w:hAnsi="GHEA Grapalat"/>
        </w:rPr>
        <w:lastRenderedPageBreak/>
        <w:t>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21"/>
        <w:t>23</w:t>
      </w:r>
      <w:r>
        <w:rPr>
          <w:rFonts w:ascii="GHEA Grapalat" w:hAnsi="GHEA Grapalat"/>
        </w:rPr>
        <w:t>.</w:t>
      </w:r>
    </w:p>
    <w:p w:rsidR="00A842B5" w:rsidRDefault="00A842B5" w:rsidP="00A842B5">
      <w:pPr>
        <w:widowControl w:val="0"/>
        <w:tabs>
          <w:tab w:val="left" w:pos="1134"/>
        </w:tabs>
        <w:spacing w:after="160" w:line="372" w:lineRule="auto"/>
        <w:ind w:firstLine="567"/>
        <w:jc w:val="both"/>
        <w:rPr>
          <w:rFonts w:ascii="GHEA Grapalat" w:hAnsi="GHEA Grapalat" w:cs="Sylfaen"/>
        </w:rPr>
      </w:pPr>
      <w:r>
        <w:rPr>
          <w:rFonts w:ascii="GHEA Grapalat" w:hAnsi="GHEA Grapalat"/>
        </w:rPr>
        <w:t>7.8.</w:t>
      </w:r>
      <w:r>
        <w:rPr>
          <w:rFonts w:ascii="GHEA Grapalat" w:hAnsi="GHEA Grapalat"/>
        </w:rPr>
        <w:tab/>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Исполнителя было представлено не позднее 7-и календарных дней до истечения срока, изначально установленного договором для исполнения работ.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A842B5" w:rsidRDefault="00A842B5" w:rsidP="00A842B5">
      <w:pPr>
        <w:widowControl w:val="0"/>
        <w:tabs>
          <w:tab w:val="left" w:pos="1134"/>
        </w:tabs>
        <w:spacing w:after="160" w:line="372" w:lineRule="auto"/>
        <w:ind w:firstLine="567"/>
        <w:jc w:val="both"/>
        <w:rPr>
          <w:rFonts w:ascii="GHEA Grapalat" w:hAnsi="GHEA Grapalat"/>
        </w:rPr>
      </w:pPr>
      <w:r>
        <w:rPr>
          <w:rFonts w:ascii="GHEA Grapalat" w:hAnsi="GHEA Grapalat"/>
        </w:rPr>
        <w:t>7.9.</w:t>
      </w:r>
      <w:r>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A842B5" w:rsidRDefault="00A842B5" w:rsidP="00A842B5">
      <w:pPr>
        <w:widowControl w:val="0"/>
        <w:spacing w:after="160" w:line="372" w:lineRule="auto"/>
        <w:ind w:firstLine="567"/>
        <w:jc w:val="both"/>
        <w:rPr>
          <w:rFonts w:ascii="GHEA Grapalat" w:hAnsi="GHEA Grapalat"/>
        </w:rPr>
      </w:pPr>
      <w:r>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A842B5" w:rsidRDefault="00A842B5" w:rsidP="00A842B5">
      <w:pPr>
        <w:widowControl w:val="0"/>
        <w:tabs>
          <w:tab w:val="left" w:pos="1276"/>
        </w:tabs>
        <w:spacing w:after="160" w:line="372" w:lineRule="auto"/>
        <w:ind w:firstLine="567"/>
        <w:jc w:val="both"/>
        <w:rPr>
          <w:rFonts w:ascii="GHEA Grapalat" w:hAnsi="GHEA Grapalat"/>
          <w:u w:val="single"/>
        </w:rPr>
      </w:pPr>
      <w:r>
        <w:rPr>
          <w:rFonts w:ascii="GHEA Grapalat" w:hAnsi="GHEA Grapalat"/>
        </w:rPr>
        <w:t>7.10.</w:t>
      </w:r>
      <w:r>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w:t>
      </w:r>
      <w:r>
        <w:rPr>
          <w:rFonts w:ascii="GHEA Grapalat" w:hAnsi="GHEA Grapalat"/>
        </w:rPr>
        <w:lastRenderedPageBreak/>
        <w:t>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A842B5" w:rsidRDefault="00A842B5" w:rsidP="00A842B5">
      <w:pPr>
        <w:widowControl w:val="0"/>
        <w:tabs>
          <w:tab w:val="left" w:pos="1276"/>
        </w:tabs>
        <w:spacing w:after="160" w:line="360" w:lineRule="auto"/>
        <w:ind w:firstLine="567"/>
        <w:jc w:val="both"/>
        <w:rPr>
          <w:rFonts w:ascii="GHEA Grapalat" w:hAnsi="GHEA Grapalat"/>
        </w:rPr>
      </w:pPr>
      <w:r>
        <w:rPr>
          <w:rFonts w:ascii="GHEA Grapalat" w:hAnsi="GHEA Grapalat"/>
        </w:rPr>
        <w:t>7.11.</w:t>
      </w:r>
      <w:r>
        <w:rPr>
          <w:rFonts w:ascii="GHEA Grapalat" w:hAnsi="GHEA Grapalat"/>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lang w:val="en-US"/>
        </w:rPr>
        <w:t> </w:t>
      </w:r>
      <w:r>
        <w:rPr>
          <w:rFonts w:ascii="GHEA Grapalat" w:hAnsi="GHEA Grapalat"/>
        </w:rPr>
        <w:t>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A842B5" w:rsidRDefault="00A842B5" w:rsidP="00A842B5">
      <w:pPr>
        <w:widowControl w:val="0"/>
        <w:tabs>
          <w:tab w:val="left" w:pos="1276"/>
        </w:tabs>
        <w:spacing w:after="160" w:line="360" w:lineRule="auto"/>
        <w:ind w:firstLine="567"/>
        <w:jc w:val="both"/>
        <w:rPr>
          <w:rFonts w:ascii="GHEA Grapalat" w:hAnsi="GHEA Grapalat"/>
        </w:rPr>
      </w:pPr>
      <w:r>
        <w:rPr>
          <w:rFonts w:ascii="GHEA Grapalat" w:hAnsi="GHEA Grapalat"/>
        </w:rPr>
        <w:t>7.12.</w:t>
      </w:r>
      <w:r>
        <w:rPr>
          <w:rFonts w:ascii="GHEA Grapalat" w:hAnsi="GHEA Grapalat"/>
        </w:rPr>
        <w:tab/>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rsidR="00A842B5" w:rsidRDefault="00A842B5" w:rsidP="00A842B5">
      <w:pPr>
        <w:widowControl w:val="0"/>
        <w:tabs>
          <w:tab w:val="left" w:pos="1276"/>
        </w:tabs>
        <w:spacing w:after="160" w:line="360" w:lineRule="auto"/>
        <w:ind w:firstLine="567"/>
        <w:jc w:val="both"/>
        <w:rPr>
          <w:rFonts w:ascii="GHEA Grapalat" w:hAnsi="GHEA Grapalat"/>
        </w:rPr>
      </w:pPr>
      <w:r>
        <w:rPr>
          <w:rFonts w:ascii="GHEA Grapalat" w:hAnsi="GHEA Grapalat"/>
        </w:rPr>
        <w:t>7.13.</w:t>
      </w:r>
      <w:r>
        <w:rPr>
          <w:rFonts w:ascii="GHEA Grapalat" w:hAnsi="GHEA Grapalat"/>
        </w:rPr>
        <w:tab/>
        <w:t>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A842B5" w:rsidRDefault="00A842B5" w:rsidP="00A842B5">
      <w:pPr>
        <w:widowControl w:val="0"/>
        <w:tabs>
          <w:tab w:val="left" w:pos="1276"/>
        </w:tabs>
        <w:spacing w:after="160" w:line="360" w:lineRule="auto"/>
        <w:ind w:firstLine="567"/>
        <w:jc w:val="both"/>
        <w:rPr>
          <w:rFonts w:ascii="GHEA Grapalat" w:hAnsi="GHEA Grapalat"/>
        </w:rPr>
      </w:pPr>
      <w:r>
        <w:rPr>
          <w:rFonts w:ascii="GHEA Grapalat" w:hAnsi="GHEA Grapalat"/>
        </w:rPr>
        <w:t>7.14.</w:t>
      </w:r>
      <w:r>
        <w:rPr>
          <w:rFonts w:ascii="GHEA Grapalat" w:hAnsi="GHEA Grapalat"/>
        </w:rPr>
        <w:tab/>
        <w:t>В отношении настоящего Договора применяется право Республики Армения.</w:t>
      </w:r>
    </w:p>
    <w:p w:rsidR="006477DF" w:rsidRPr="00B02C77" w:rsidRDefault="006477DF" w:rsidP="006477DF">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5.</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w:t>
      </w:r>
      <w:r w:rsidRPr="009F3DC7">
        <w:rPr>
          <w:rFonts w:ascii="GHEA Grapalat" w:hAnsi="GHEA Grapalat"/>
        </w:rPr>
        <w:lastRenderedPageBreak/>
        <w:t xml:space="preserve">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BD3E23">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Pr>
          <w:rFonts w:ascii="GHEA Grapalat" w:hAnsi="GHEA Grapalat"/>
          <w:color w:val="000000" w:themeColor="text1"/>
        </w:rPr>
        <w:t xml:space="preserve"> </w:t>
      </w:r>
      <w:r w:rsidRPr="009F3DC7">
        <w:rPr>
          <w:rFonts w:ascii="GHEA Grapalat" w:hAnsi="GHEA Grapalat"/>
        </w:rPr>
        <w:t>При этом Подрядчик заключает соглашение</w:t>
      </w:r>
      <w:r w:rsidRPr="004112BF">
        <w:rPr>
          <w:rFonts w:ascii="GHEA Grapalat" w:hAnsi="GHEA Grapalat"/>
        </w:rPr>
        <w:t xml:space="preserve"> и </w:t>
      </w:r>
      <w:r w:rsidRPr="009F3DC7">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Pr>
          <w:rStyle w:val="FootnoteReference"/>
          <w:rFonts w:ascii="GHEA Grapalat" w:hAnsi="GHEA Grapalat"/>
        </w:rPr>
        <w:footnoteReference w:customMarkFollows="1" w:id="22"/>
        <w:t>34</w:t>
      </w:r>
    </w:p>
    <w:p w:rsidR="006477DF" w:rsidRDefault="006477DF" w:rsidP="00A842B5">
      <w:pPr>
        <w:widowControl w:val="0"/>
        <w:tabs>
          <w:tab w:val="left" w:pos="1276"/>
        </w:tabs>
        <w:spacing w:after="160" w:line="360" w:lineRule="auto"/>
        <w:ind w:firstLine="567"/>
        <w:jc w:val="both"/>
        <w:rPr>
          <w:rFonts w:ascii="GHEA Grapalat" w:hAnsi="GHEA Grapalat"/>
          <w:bCs/>
        </w:rPr>
      </w:pPr>
    </w:p>
    <w:p w:rsidR="00A842B5" w:rsidRDefault="00A842B5" w:rsidP="00A842B5">
      <w:pPr>
        <w:widowControl w:val="0"/>
        <w:spacing w:after="160" w:line="360" w:lineRule="auto"/>
        <w:ind w:firstLine="567"/>
        <w:jc w:val="both"/>
        <w:rPr>
          <w:rFonts w:ascii="GHEA Grapalat" w:hAnsi="GHEA Grapalat" w:cs="Sylfaen"/>
        </w:rPr>
      </w:pPr>
    </w:p>
    <w:p w:rsidR="00A842B5" w:rsidRDefault="00A842B5" w:rsidP="00A842B5">
      <w:pPr>
        <w:widowControl w:val="0"/>
        <w:spacing w:after="160" w:line="360" w:lineRule="auto"/>
        <w:jc w:val="center"/>
        <w:rPr>
          <w:rFonts w:ascii="GHEA Grapalat" w:hAnsi="GHEA Grapalat"/>
          <w:b/>
        </w:rPr>
      </w:pPr>
    </w:p>
    <w:p w:rsidR="00A842B5" w:rsidRDefault="00A842B5" w:rsidP="00A842B5">
      <w:pPr>
        <w:widowControl w:val="0"/>
        <w:spacing w:after="160" w:line="360" w:lineRule="auto"/>
        <w:jc w:val="center"/>
        <w:rPr>
          <w:rFonts w:ascii="GHEA Grapalat" w:hAnsi="GHEA Grapalat" w:cs="Sylfaen"/>
        </w:rPr>
      </w:pPr>
      <w:r>
        <w:rPr>
          <w:rFonts w:ascii="GHEA Grapalat" w:hAnsi="GHEA Grapalat"/>
          <w:b/>
        </w:rPr>
        <w:t>8. АДРЕСА, БАНКОВСКИЕ РЕКВИЗИТЫ И ПОДПИСИ СТОРОН</w:t>
      </w:r>
    </w:p>
    <w:tbl>
      <w:tblPr>
        <w:tblW w:w="8640" w:type="dxa"/>
        <w:jc w:val="center"/>
        <w:tblLayout w:type="fixed"/>
        <w:tblLook w:val="04A0" w:firstRow="1" w:lastRow="0" w:firstColumn="1" w:lastColumn="0" w:noHBand="0" w:noVBand="1"/>
      </w:tblPr>
      <w:tblGrid>
        <w:gridCol w:w="4532"/>
        <w:gridCol w:w="4108"/>
      </w:tblGrid>
      <w:tr w:rsidR="00A842B5" w:rsidTr="00A842B5">
        <w:trPr>
          <w:jc w:val="center"/>
        </w:trPr>
        <w:tc>
          <w:tcPr>
            <w:tcW w:w="4536" w:type="dxa"/>
          </w:tcPr>
          <w:p w:rsidR="00A842B5" w:rsidRDefault="00A842B5">
            <w:pPr>
              <w:widowControl w:val="0"/>
              <w:spacing w:after="160" w:line="360" w:lineRule="auto"/>
              <w:jc w:val="center"/>
              <w:rPr>
                <w:rFonts w:ascii="GHEA Grapalat" w:hAnsi="GHEA Grapalat"/>
                <w:b/>
              </w:rPr>
            </w:pPr>
            <w:r>
              <w:rPr>
                <w:rFonts w:ascii="GHEA Grapalat" w:hAnsi="GHEA Grapalat"/>
                <w:b/>
              </w:rPr>
              <w:t>ЗАКАЗЧИК</w:t>
            </w:r>
          </w:p>
          <w:p w:rsidR="00A842B5" w:rsidRDefault="00A842B5">
            <w:pPr>
              <w:widowControl w:val="0"/>
              <w:jc w:val="center"/>
              <w:rPr>
                <w:rFonts w:ascii="GHEA Grapalat" w:hAnsi="GHEA Grapalat"/>
                <w:lang w:val="en-US"/>
              </w:rPr>
            </w:pPr>
            <w:r>
              <w:rPr>
                <w:rFonts w:ascii="GHEA Grapalat" w:hAnsi="GHEA Grapalat"/>
                <w:lang w:val="en-US"/>
              </w:rPr>
              <w:t>_____________________</w:t>
            </w:r>
          </w:p>
          <w:p w:rsidR="00A842B5" w:rsidRDefault="00A842B5">
            <w:pPr>
              <w:widowControl w:val="0"/>
              <w:spacing w:after="160" w:line="360" w:lineRule="auto"/>
              <w:jc w:val="center"/>
              <w:rPr>
                <w:rFonts w:ascii="GHEA Grapalat" w:hAnsi="GHEA Grapalat"/>
                <w:vertAlign w:val="superscript"/>
              </w:rPr>
            </w:pPr>
            <w:r>
              <w:rPr>
                <w:rFonts w:ascii="GHEA Grapalat" w:hAnsi="GHEA Grapalat"/>
                <w:vertAlign w:val="superscript"/>
              </w:rPr>
              <w:t>/подпись/</w:t>
            </w:r>
          </w:p>
          <w:p w:rsidR="00A842B5" w:rsidRDefault="00A842B5">
            <w:pPr>
              <w:widowControl w:val="0"/>
              <w:spacing w:after="160" w:line="360" w:lineRule="auto"/>
              <w:rPr>
                <w:rFonts w:ascii="GHEA Grapalat" w:hAnsi="GHEA Grapalat"/>
                <w:lang w:val="en-US"/>
              </w:rPr>
            </w:pPr>
          </w:p>
          <w:p w:rsidR="00A842B5" w:rsidRDefault="00A842B5">
            <w:pPr>
              <w:widowControl w:val="0"/>
              <w:spacing w:after="160" w:line="360" w:lineRule="auto"/>
              <w:jc w:val="center"/>
              <w:rPr>
                <w:rFonts w:ascii="GHEA Grapalat" w:hAnsi="GHEA Grapalat"/>
                <w:lang w:val="en-US"/>
              </w:rPr>
            </w:pPr>
            <w:r>
              <w:rPr>
                <w:rFonts w:ascii="GHEA Grapalat" w:hAnsi="GHEA Grapalat"/>
              </w:rPr>
              <w:t>М. П.</w:t>
            </w:r>
          </w:p>
        </w:tc>
        <w:tc>
          <w:tcPr>
            <w:tcW w:w="4111" w:type="dxa"/>
          </w:tcPr>
          <w:p w:rsidR="00A842B5" w:rsidRDefault="00A842B5">
            <w:pPr>
              <w:widowControl w:val="0"/>
              <w:spacing w:after="160" w:line="360" w:lineRule="auto"/>
              <w:jc w:val="center"/>
              <w:rPr>
                <w:rFonts w:ascii="GHEA Grapalat" w:hAnsi="GHEA Grapalat"/>
                <w:b/>
              </w:rPr>
            </w:pPr>
            <w:r>
              <w:rPr>
                <w:rFonts w:ascii="GHEA Grapalat" w:hAnsi="GHEA Grapalat"/>
                <w:b/>
              </w:rPr>
              <w:t>ИСПОЛНИТЕЛЬ</w:t>
            </w:r>
          </w:p>
          <w:p w:rsidR="00A842B5" w:rsidRDefault="00A842B5">
            <w:pPr>
              <w:widowControl w:val="0"/>
              <w:jc w:val="center"/>
              <w:rPr>
                <w:rFonts w:ascii="GHEA Grapalat" w:hAnsi="GHEA Grapalat"/>
                <w:lang w:val="en-US"/>
              </w:rPr>
            </w:pPr>
            <w:r>
              <w:rPr>
                <w:rFonts w:ascii="GHEA Grapalat" w:hAnsi="GHEA Grapalat"/>
                <w:lang w:val="en-US"/>
              </w:rPr>
              <w:t>____________________</w:t>
            </w:r>
          </w:p>
          <w:p w:rsidR="00A842B5" w:rsidRDefault="00A842B5">
            <w:pPr>
              <w:widowControl w:val="0"/>
              <w:spacing w:after="160" w:line="360" w:lineRule="auto"/>
              <w:jc w:val="center"/>
              <w:rPr>
                <w:rFonts w:ascii="GHEA Grapalat" w:hAnsi="GHEA Grapalat"/>
                <w:vertAlign w:val="superscript"/>
              </w:rPr>
            </w:pPr>
            <w:r>
              <w:rPr>
                <w:rFonts w:ascii="GHEA Grapalat" w:hAnsi="GHEA Grapalat"/>
                <w:vertAlign w:val="superscript"/>
              </w:rPr>
              <w:t>/подпись/</w:t>
            </w:r>
          </w:p>
          <w:p w:rsidR="00A842B5" w:rsidRDefault="00A842B5">
            <w:pPr>
              <w:widowControl w:val="0"/>
              <w:spacing w:after="160" w:line="360" w:lineRule="auto"/>
              <w:rPr>
                <w:rFonts w:ascii="GHEA Grapalat" w:hAnsi="GHEA Grapalat"/>
                <w:lang w:val="en-US"/>
              </w:rPr>
            </w:pPr>
          </w:p>
          <w:p w:rsidR="00A842B5" w:rsidRDefault="00A842B5">
            <w:pPr>
              <w:widowControl w:val="0"/>
              <w:spacing w:after="160" w:line="360" w:lineRule="auto"/>
              <w:jc w:val="center"/>
              <w:rPr>
                <w:rFonts w:ascii="GHEA Grapalat" w:hAnsi="GHEA Grapalat"/>
                <w:lang w:val="en-US"/>
              </w:rPr>
            </w:pPr>
            <w:r>
              <w:rPr>
                <w:rFonts w:ascii="GHEA Grapalat" w:hAnsi="GHEA Grapalat"/>
              </w:rPr>
              <w:t>М. П.</w:t>
            </w:r>
          </w:p>
        </w:tc>
      </w:tr>
    </w:tbl>
    <w:p w:rsidR="00A842B5" w:rsidRDefault="00A842B5" w:rsidP="00A842B5">
      <w:pPr>
        <w:widowControl w:val="0"/>
        <w:spacing w:after="160" w:line="360" w:lineRule="auto"/>
        <w:ind w:firstLine="567"/>
        <w:jc w:val="center"/>
        <w:rPr>
          <w:rFonts w:ascii="GHEA Grapalat" w:hAnsi="GHEA Grapalat"/>
          <w:b/>
        </w:rPr>
      </w:pPr>
    </w:p>
    <w:p w:rsidR="00A842B5" w:rsidRDefault="00A842B5" w:rsidP="00A842B5">
      <w:pPr>
        <w:widowControl w:val="0"/>
        <w:spacing w:after="160" w:line="360" w:lineRule="auto"/>
        <w:ind w:firstLine="567"/>
        <w:jc w:val="both"/>
        <w:rPr>
          <w:rFonts w:ascii="GHEA Grapalat" w:hAnsi="GHEA Grapalat"/>
          <w:u w:val="single"/>
        </w:rPr>
      </w:pPr>
      <w:r>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7775D7" w:rsidRDefault="007775D7" w:rsidP="00BB28C8">
      <w:pPr>
        <w:widowControl w:val="0"/>
        <w:spacing w:after="160" w:line="360" w:lineRule="auto"/>
        <w:ind w:firstLine="567"/>
        <w:jc w:val="right"/>
        <w:rPr>
          <w:rFonts w:ascii="GHEA Grapalat" w:hAnsi="GHEA Grapalat"/>
          <w:i/>
        </w:rPr>
      </w:pPr>
    </w:p>
    <w:p w:rsidR="007775D7" w:rsidRDefault="007775D7" w:rsidP="007775D7">
      <w:pPr>
        <w:widowControl w:val="0"/>
        <w:spacing w:after="160" w:line="360" w:lineRule="auto"/>
        <w:ind w:firstLine="567"/>
        <w:jc w:val="right"/>
        <w:rPr>
          <w:rFonts w:ascii="GHEA Grapalat" w:hAnsi="GHEA Grapalat"/>
          <w:i/>
        </w:rPr>
        <w:sectPr w:rsidR="007775D7" w:rsidSect="00657BFF">
          <w:footerReference w:type="default" r:id="rId10"/>
          <w:footnotePr>
            <w:pos w:val="beneathText"/>
          </w:footnotePr>
          <w:pgSz w:w="11907" w:h="16840" w:code="9"/>
          <w:pgMar w:top="993" w:right="1418" w:bottom="1418" w:left="1418" w:header="561" w:footer="561" w:gutter="0"/>
          <w:cols w:space="720"/>
          <w:docGrid w:linePitch="326"/>
        </w:sectPr>
      </w:pPr>
    </w:p>
    <w:p w:rsidR="007775D7" w:rsidRDefault="007775D7" w:rsidP="007775D7">
      <w:pPr>
        <w:widowControl w:val="0"/>
        <w:spacing w:after="160" w:line="360" w:lineRule="auto"/>
        <w:ind w:firstLine="567"/>
        <w:jc w:val="right"/>
        <w:rPr>
          <w:rFonts w:ascii="GHEA Grapalat" w:hAnsi="GHEA Grapalat"/>
          <w:i/>
        </w:rPr>
      </w:pPr>
      <w:r>
        <w:rPr>
          <w:rFonts w:ascii="GHEA Grapalat" w:hAnsi="GHEA Grapalat"/>
          <w:i/>
        </w:rPr>
        <w:lastRenderedPageBreak/>
        <w:t>Приложение № 1</w:t>
      </w:r>
    </w:p>
    <w:p w:rsidR="007775D7" w:rsidRDefault="007775D7" w:rsidP="007775D7">
      <w:pPr>
        <w:widowControl w:val="0"/>
        <w:spacing w:after="160" w:line="360" w:lineRule="auto"/>
        <w:ind w:firstLine="567"/>
        <w:jc w:val="right"/>
        <w:rPr>
          <w:rFonts w:ascii="GHEA Grapalat" w:hAnsi="GHEA Grapalat"/>
          <w:i/>
        </w:rPr>
      </w:pPr>
      <w:r>
        <w:rPr>
          <w:rFonts w:ascii="GHEA Grapalat" w:hAnsi="GHEA Grapalat"/>
          <w:i/>
        </w:rPr>
        <w:t xml:space="preserve">к Договору под кодом </w:t>
      </w:r>
      <w:r w:rsidR="00015ABD">
        <w:rPr>
          <w:rFonts w:ascii="GHEA Grapalat" w:hAnsi="GHEA Grapalat"/>
          <w:b/>
        </w:rPr>
        <w:t>"ЕГС-BMAShDzB-24/</w:t>
      </w:r>
      <w:r w:rsidR="006477DF">
        <w:rPr>
          <w:rFonts w:ascii="GHEA Grapalat" w:hAnsi="GHEA Grapalat"/>
          <w:b/>
        </w:rPr>
        <w:t>5</w:t>
      </w:r>
      <w:r w:rsidR="00015ABD">
        <w:rPr>
          <w:rFonts w:ascii="GHEA Grapalat" w:hAnsi="GHEA Grapalat"/>
          <w:b/>
        </w:rPr>
        <w:t>"</w:t>
      </w:r>
      <w:r>
        <w:rPr>
          <w:rFonts w:ascii="GHEA Grapalat" w:hAnsi="GHEA Grapalat"/>
          <w:i/>
        </w:rPr>
        <w:br/>
        <w:t xml:space="preserve">заключенному " </w:t>
      </w:r>
      <w:r>
        <w:rPr>
          <w:rFonts w:ascii="GHEA Grapalat" w:hAnsi="GHEA Grapalat"/>
          <w:i/>
        </w:rPr>
        <w:tab/>
        <w:t xml:space="preserve">"  </w:t>
      </w:r>
      <w:r>
        <w:rPr>
          <w:rFonts w:ascii="GHEA Grapalat" w:hAnsi="GHEA Grapalat"/>
          <w:i/>
        </w:rPr>
        <w:tab/>
        <w:t>20</w:t>
      </w:r>
      <w:r>
        <w:rPr>
          <w:rFonts w:ascii="GHEA Grapalat" w:hAnsi="GHEA Grapalat"/>
          <w:i/>
        </w:rPr>
        <w:tab/>
        <w:t>г.</w:t>
      </w:r>
    </w:p>
    <w:p w:rsidR="007775D7" w:rsidRDefault="007775D7" w:rsidP="007775D7">
      <w:pPr>
        <w:widowControl w:val="0"/>
        <w:spacing w:after="160" w:line="360" w:lineRule="auto"/>
        <w:jc w:val="center"/>
        <w:rPr>
          <w:rFonts w:ascii="GHEA Grapalat" w:hAnsi="GHEA Grapalat"/>
        </w:rPr>
      </w:pPr>
      <w:r>
        <w:rPr>
          <w:rFonts w:ascii="GHEA Grapalat" w:hAnsi="GHEA Grapalat"/>
        </w:rPr>
        <w:t>ТЕХНИЧЕСКАЯ ХАРАКТЕРИСТИКА-ГРАФИК ЗАКУПКИ</w:t>
      </w:r>
      <w:r>
        <w:rPr>
          <w:rStyle w:val="FootnoteReference"/>
          <w:rFonts w:ascii="GHEA Grapalat" w:hAnsi="GHEA Grapalat"/>
        </w:rPr>
        <w:footnoteReference w:customMarkFollows="1" w:id="23"/>
        <w:t>*</w:t>
      </w:r>
    </w:p>
    <w:p w:rsidR="007775D7" w:rsidRDefault="007775D7" w:rsidP="007775D7">
      <w:pPr>
        <w:widowControl w:val="0"/>
        <w:spacing w:after="160" w:line="360" w:lineRule="auto"/>
        <w:ind w:firstLine="567"/>
        <w:jc w:val="right"/>
        <w:rPr>
          <w:rFonts w:ascii="GHEA Grapalat" w:hAnsi="GHEA Grapalat"/>
        </w:rPr>
      </w:pPr>
      <w:r>
        <w:rPr>
          <w:rFonts w:ascii="GHEA Grapalat" w:hAnsi="GHEA Grapalat"/>
        </w:rPr>
        <w:t>драмов РА</w:t>
      </w:r>
    </w:p>
    <w:tbl>
      <w:tblPr>
        <w:tblW w:w="15223" w:type="dxa"/>
        <w:tblInd w:w="-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8"/>
        <w:gridCol w:w="1985"/>
        <w:gridCol w:w="3518"/>
        <w:gridCol w:w="1461"/>
        <w:gridCol w:w="1399"/>
        <w:gridCol w:w="1560"/>
        <w:gridCol w:w="1842"/>
        <w:gridCol w:w="2390"/>
      </w:tblGrid>
      <w:tr w:rsidR="007775D7" w:rsidTr="007775D7">
        <w:trPr>
          <w:trHeight w:val="354"/>
        </w:trPr>
        <w:tc>
          <w:tcPr>
            <w:tcW w:w="15223" w:type="dxa"/>
            <w:gridSpan w:val="8"/>
            <w:tcBorders>
              <w:top w:val="single" w:sz="4" w:space="0" w:color="auto"/>
              <w:left w:val="single" w:sz="4" w:space="0" w:color="auto"/>
              <w:bottom w:val="single" w:sz="4" w:space="0" w:color="auto"/>
              <w:right w:val="single" w:sz="4" w:space="0" w:color="auto"/>
            </w:tcBorders>
            <w:hideMark/>
          </w:tcPr>
          <w:p w:rsidR="007775D7" w:rsidRDefault="007775D7">
            <w:pPr>
              <w:widowControl w:val="0"/>
              <w:spacing w:after="120"/>
              <w:ind w:firstLine="567"/>
              <w:jc w:val="center"/>
              <w:rPr>
                <w:rFonts w:ascii="GHEA Grapalat" w:hAnsi="GHEA Grapalat"/>
                <w:sz w:val="16"/>
                <w:szCs w:val="16"/>
              </w:rPr>
            </w:pPr>
            <w:r>
              <w:rPr>
                <w:rFonts w:ascii="GHEA Grapalat" w:hAnsi="GHEA Grapalat"/>
                <w:sz w:val="16"/>
                <w:szCs w:val="16"/>
              </w:rPr>
              <w:t>Работа</w:t>
            </w:r>
          </w:p>
        </w:tc>
      </w:tr>
      <w:tr w:rsidR="007775D7" w:rsidTr="007775D7">
        <w:trPr>
          <w:trHeight w:val="354"/>
        </w:trPr>
        <w:tc>
          <w:tcPr>
            <w:tcW w:w="1068" w:type="dxa"/>
            <w:vMerge w:val="restart"/>
            <w:tcBorders>
              <w:top w:val="single" w:sz="4" w:space="0" w:color="auto"/>
              <w:left w:val="single" w:sz="4" w:space="0" w:color="auto"/>
              <w:bottom w:val="single" w:sz="4" w:space="0" w:color="auto"/>
              <w:right w:val="single" w:sz="4" w:space="0" w:color="auto"/>
            </w:tcBorders>
            <w:vAlign w:val="center"/>
            <w:hideMark/>
          </w:tcPr>
          <w:p w:rsidR="007775D7" w:rsidRDefault="007775D7">
            <w:pPr>
              <w:widowControl w:val="0"/>
              <w:spacing w:after="120"/>
              <w:jc w:val="center"/>
              <w:rPr>
                <w:rFonts w:ascii="GHEA Grapalat" w:hAnsi="GHEA Grapalat"/>
                <w:sz w:val="16"/>
                <w:szCs w:val="16"/>
              </w:rPr>
            </w:pPr>
            <w:r>
              <w:rPr>
                <w:rFonts w:ascii="GHEA Grapalat" w:hAnsi="GHEA Grapalat"/>
                <w:sz w:val="16"/>
                <w:szCs w:val="16"/>
              </w:rPr>
              <w:t>номер предусмотренного приглашением лота</w:t>
            </w:r>
          </w:p>
        </w:tc>
        <w:tc>
          <w:tcPr>
            <w:tcW w:w="1985" w:type="dxa"/>
            <w:vMerge w:val="restart"/>
            <w:tcBorders>
              <w:top w:val="single" w:sz="4" w:space="0" w:color="auto"/>
              <w:left w:val="single" w:sz="4" w:space="0" w:color="auto"/>
              <w:bottom w:val="single" w:sz="4" w:space="0" w:color="auto"/>
              <w:right w:val="single" w:sz="4" w:space="0" w:color="auto"/>
            </w:tcBorders>
            <w:vAlign w:val="center"/>
            <w:hideMark/>
          </w:tcPr>
          <w:p w:rsidR="007775D7" w:rsidRDefault="007775D7">
            <w:pPr>
              <w:widowControl w:val="0"/>
              <w:spacing w:after="120"/>
              <w:jc w:val="center"/>
              <w:rPr>
                <w:rFonts w:ascii="GHEA Grapalat" w:hAnsi="GHEA Grapalat"/>
                <w:sz w:val="16"/>
                <w:szCs w:val="16"/>
              </w:rPr>
            </w:pPr>
            <w:r>
              <w:rPr>
                <w:rFonts w:ascii="GHEA Grapalat" w:hAnsi="GHEA Grapalat"/>
                <w:sz w:val="16"/>
                <w:szCs w:val="16"/>
              </w:rPr>
              <w:t>промежуточный код, предусмотренный планом закупок по классификации ЕЗК (CPV)</w:t>
            </w:r>
          </w:p>
        </w:tc>
        <w:tc>
          <w:tcPr>
            <w:tcW w:w="3518" w:type="dxa"/>
            <w:vMerge w:val="restart"/>
            <w:tcBorders>
              <w:top w:val="single" w:sz="4" w:space="0" w:color="auto"/>
              <w:left w:val="single" w:sz="4" w:space="0" w:color="auto"/>
              <w:bottom w:val="single" w:sz="4" w:space="0" w:color="auto"/>
              <w:right w:val="single" w:sz="4" w:space="0" w:color="auto"/>
            </w:tcBorders>
            <w:vAlign w:val="center"/>
            <w:hideMark/>
          </w:tcPr>
          <w:p w:rsidR="007775D7" w:rsidRDefault="007775D7">
            <w:pPr>
              <w:widowControl w:val="0"/>
              <w:spacing w:after="120"/>
              <w:jc w:val="center"/>
              <w:rPr>
                <w:rFonts w:ascii="GHEA Grapalat" w:hAnsi="GHEA Grapalat"/>
                <w:sz w:val="16"/>
                <w:szCs w:val="16"/>
              </w:rPr>
            </w:pPr>
            <w:r>
              <w:rPr>
                <w:rFonts w:ascii="GHEA Grapalat" w:hAnsi="GHEA Grapalat"/>
                <w:sz w:val="16"/>
                <w:szCs w:val="16"/>
              </w:rPr>
              <w:t>техническая характеристика</w:t>
            </w:r>
          </w:p>
        </w:tc>
        <w:tc>
          <w:tcPr>
            <w:tcW w:w="1461" w:type="dxa"/>
            <w:vMerge w:val="restart"/>
            <w:tcBorders>
              <w:top w:val="single" w:sz="4" w:space="0" w:color="auto"/>
              <w:left w:val="single" w:sz="4" w:space="0" w:color="auto"/>
              <w:bottom w:val="single" w:sz="4" w:space="0" w:color="auto"/>
              <w:right w:val="single" w:sz="4" w:space="0" w:color="auto"/>
            </w:tcBorders>
            <w:vAlign w:val="center"/>
            <w:hideMark/>
          </w:tcPr>
          <w:p w:rsidR="007775D7" w:rsidRDefault="007775D7">
            <w:pPr>
              <w:widowControl w:val="0"/>
              <w:spacing w:after="120"/>
              <w:jc w:val="center"/>
              <w:rPr>
                <w:rFonts w:ascii="GHEA Grapalat" w:hAnsi="GHEA Grapalat"/>
                <w:sz w:val="16"/>
                <w:szCs w:val="16"/>
              </w:rPr>
            </w:pPr>
            <w:r>
              <w:rPr>
                <w:rFonts w:ascii="GHEA Grapalat" w:hAnsi="GHEA Grapalat"/>
                <w:sz w:val="16"/>
                <w:szCs w:val="16"/>
              </w:rPr>
              <w:t>единица измерения</w:t>
            </w:r>
          </w:p>
        </w:tc>
        <w:tc>
          <w:tcPr>
            <w:tcW w:w="1399" w:type="dxa"/>
            <w:vMerge w:val="restart"/>
            <w:tcBorders>
              <w:top w:val="single" w:sz="4" w:space="0" w:color="auto"/>
              <w:left w:val="single" w:sz="4" w:space="0" w:color="auto"/>
              <w:right w:val="single" w:sz="4" w:space="0" w:color="auto"/>
            </w:tcBorders>
            <w:vAlign w:val="center"/>
          </w:tcPr>
          <w:p w:rsidR="007775D7" w:rsidRDefault="007775D7">
            <w:pPr>
              <w:widowControl w:val="0"/>
              <w:spacing w:after="120"/>
              <w:jc w:val="center"/>
              <w:rPr>
                <w:rFonts w:ascii="GHEA Grapalat" w:hAnsi="GHEA Grapalat"/>
                <w:sz w:val="16"/>
                <w:szCs w:val="16"/>
              </w:rPr>
            </w:pPr>
            <w:r>
              <w:rPr>
                <w:rFonts w:ascii="GHEA Grapalat" w:hAnsi="GHEA Grapalat"/>
                <w:sz w:val="16"/>
                <w:szCs w:val="16"/>
              </w:rPr>
              <w:t>общая цена/драмов РА</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7775D7" w:rsidRDefault="007775D7">
            <w:pPr>
              <w:widowControl w:val="0"/>
              <w:spacing w:after="120"/>
              <w:jc w:val="center"/>
              <w:rPr>
                <w:rFonts w:ascii="GHEA Grapalat" w:hAnsi="GHEA Grapalat"/>
                <w:sz w:val="16"/>
                <w:szCs w:val="16"/>
              </w:rPr>
            </w:pPr>
            <w:r>
              <w:rPr>
                <w:rFonts w:ascii="GHEA Grapalat" w:hAnsi="GHEA Grapalat"/>
                <w:sz w:val="16"/>
                <w:szCs w:val="16"/>
              </w:rPr>
              <w:t>общий объем</w:t>
            </w:r>
          </w:p>
        </w:tc>
        <w:tc>
          <w:tcPr>
            <w:tcW w:w="4232" w:type="dxa"/>
            <w:gridSpan w:val="2"/>
            <w:tcBorders>
              <w:top w:val="single" w:sz="4" w:space="0" w:color="auto"/>
              <w:left w:val="single" w:sz="4" w:space="0" w:color="auto"/>
              <w:bottom w:val="single" w:sz="4" w:space="0" w:color="auto"/>
              <w:right w:val="single" w:sz="4" w:space="0" w:color="auto"/>
            </w:tcBorders>
            <w:vAlign w:val="center"/>
            <w:hideMark/>
          </w:tcPr>
          <w:p w:rsidR="007775D7" w:rsidRDefault="007775D7">
            <w:pPr>
              <w:widowControl w:val="0"/>
              <w:spacing w:after="120"/>
              <w:jc w:val="center"/>
              <w:rPr>
                <w:rFonts w:ascii="GHEA Grapalat" w:hAnsi="GHEA Grapalat"/>
                <w:sz w:val="16"/>
                <w:szCs w:val="16"/>
              </w:rPr>
            </w:pPr>
            <w:r>
              <w:rPr>
                <w:rFonts w:ascii="GHEA Grapalat" w:hAnsi="GHEA Grapalat"/>
                <w:sz w:val="16"/>
                <w:szCs w:val="16"/>
              </w:rPr>
              <w:t>Выполнение работы</w:t>
            </w:r>
          </w:p>
        </w:tc>
      </w:tr>
      <w:tr w:rsidR="007775D7" w:rsidTr="007775D7">
        <w:trPr>
          <w:trHeight w:val="874"/>
        </w:trPr>
        <w:tc>
          <w:tcPr>
            <w:tcW w:w="1068" w:type="dxa"/>
            <w:vMerge/>
            <w:tcBorders>
              <w:top w:val="single" w:sz="4" w:space="0" w:color="auto"/>
              <w:left w:val="single" w:sz="4" w:space="0" w:color="auto"/>
              <w:bottom w:val="single" w:sz="4" w:space="0" w:color="auto"/>
              <w:right w:val="single" w:sz="4" w:space="0" w:color="auto"/>
            </w:tcBorders>
            <w:vAlign w:val="center"/>
            <w:hideMark/>
          </w:tcPr>
          <w:p w:rsidR="007775D7" w:rsidRDefault="007775D7">
            <w:pPr>
              <w:rPr>
                <w:rFonts w:ascii="GHEA Grapalat" w:hAnsi="GHEA Grapalat"/>
                <w:sz w:val="16"/>
                <w:szCs w:val="16"/>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7775D7" w:rsidRDefault="007775D7">
            <w:pPr>
              <w:rPr>
                <w:rFonts w:ascii="GHEA Grapalat" w:hAnsi="GHEA Grapalat"/>
                <w:sz w:val="16"/>
                <w:szCs w:val="16"/>
              </w:rPr>
            </w:pPr>
          </w:p>
        </w:tc>
        <w:tc>
          <w:tcPr>
            <w:tcW w:w="3518" w:type="dxa"/>
            <w:vMerge/>
            <w:tcBorders>
              <w:top w:val="single" w:sz="4" w:space="0" w:color="auto"/>
              <w:left w:val="single" w:sz="4" w:space="0" w:color="auto"/>
              <w:bottom w:val="single" w:sz="4" w:space="0" w:color="auto"/>
              <w:right w:val="single" w:sz="4" w:space="0" w:color="auto"/>
            </w:tcBorders>
            <w:vAlign w:val="center"/>
            <w:hideMark/>
          </w:tcPr>
          <w:p w:rsidR="007775D7" w:rsidRDefault="007775D7">
            <w:pPr>
              <w:rPr>
                <w:rFonts w:ascii="GHEA Grapalat" w:hAnsi="GHEA Grapalat"/>
                <w:sz w:val="16"/>
                <w:szCs w:val="16"/>
              </w:rPr>
            </w:pPr>
          </w:p>
        </w:tc>
        <w:tc>
          <w:tcPr>
            <w:tcW w:w="1461" w:type="dxa"/>
            <w:vMerge/>
            <w:tcBorders>
              <w:top w:val="single" w:sz="4" w:space="0" w:color="auto"/>
              <w:left w:val="single" w:sz="4" w:space="0" w:color="auto"/>
              <w:bottom w:val="single" w:sz="4" w:space="0" w:color="auto"/>
              <w:right w:val="single" w:sz="4" w:space="0" w:color="auto"/>
            </w:tcBorders>
            <w:vAlign w:val="center"/>
            <w:hideMark/>
          </w:tcPr>
          <w:p w:rsidR="007775D7" w:rsidRDefault="007775D7">
            <w:pPr>
              <w:rPr>
                <w:rFonts w:ascii="GHEA Grapalat" w:hAnsi="GHEA Grapalat"/>
                <w:sz w:val="16"/>
                <w:szCs w:val="16"/>
              </w:rPr>
            </w:pPr>
          </w:p>
        </w:tc>
        <w:tc>
          <w:tcPr>
            <w:tcW w:w="1399" w:type="dxa"/>
            <w:vMerge/>
            <w:tcBorders>
              <w:left w:val="single" w:sz="4" w:space="0" w:color="auto"/>
              <w:bottom w:val="single" w:sz="4" w:space="0" w:color="auto"/>
              <w:right w:val="single" w:sz="4" w:space="0" w:color="auto"/>
            </w:tcBorders>
            <w:vAlign w:val="center"/>
          </w:tcPr>
          <w:p w:rsidR="007775D7" w:rsidRDefault="007775D7">
            <w:pPr>
              <w:rPr>
                <w:rFonts w:ascii="GHEA Grapalat" w:hAnsi="GHEA Grapalat"/>
                <w:sz w:val="16"/>
                <w:szCs w:val="16"/>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7775D7" w:rsidRDefault="007775D7">
            <w:pPr>
              <w:rPr>
                <w:rFonts w:ascii="GHEA Grapalat" w:hAnsi="GHEA Grapalat"/>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7775D7" w:rsidRDefault="007775D7">
            <w:pPr>
              <w:widowControl w:val="0"/>
              <w:spacing w:after="120"/>
              <w:jc w:val="center"/>
              <w:rPr>
                <w:rFonts w:ascii="GHEA Grapalat" w:hAnsi="GHEA Grapalat"/>
                <w:sz w:val="16"/>
                <w:szCs w:val="16"/>
              </w:rPr>
            </w:pPr>
            <w:r>
              <w:rPr>
                <w:rFonts w:ascii="GHEA Grapalat" w:hAnsi="GHEA Grapalat"/>
                <w:sz w:val="16"/>
                <w:szCs w:val="16"/>
              </w:rPr>
              <w:t>адрес</w:t>
            </w:r>
          </w:p>
        </w:tc>
        <w:tc>
          <w:tcPr>
            <w:tcW w:w="2390" w:type="dxa"/>
            <w:tcBorders>
              <w:top w:val="single" w:sz="4" w:space="0" w:color="auto"/>
              <w:left w:val="single" w:sz="4" w:space="0" w:color="auto"/>
              <w:bottom w:val="single" w:sz="4" w:space="0" w:color="auto"/>
              <w:right w:val="single" w:sz="4" w:space="0" w:color="auto"/>
            </w:tcBorders>
            <w:vAlign w:val="center"/>
            <w:hideMark/>
          </w:tcPr>
          <w:p w:rsidR="007775D7" w:rsidRDefault="007775D7">
            <w:pPr>
              <w:widowControl w:val="0"/>
              <w:spacing w:after="120"/>
              <w:jc w:val="center"/>
              <w:rPr>
                <w:rFonts w:ascii="GHEA Grapalat" w:hAnsi="GHEA Grapalat"/>
                <w:sz w:val="16"/>
                <w:szCs w:val="16"/>
                <w:lang w:val="en-US"/>
              </w:rPr>
            </w:pPr>
            <w:r>
              <w:rPr>
                <w:rFonts w:ascii="GHEA Grapalat" w:hAnsi="GHEA Grapalat"/>
                <w:sz w:val="16"/>
                <w:szCs w:val="16"/>
              </w:rPr>
              <w:t>срок</w:t>
            </w:r>
            <w:r>
              <w:rPr>
                <w:rStyle w:val="FootnoteReference"/>
                <w:rFonts w:ascii="GHEA Grapalat" w:hAnsi="GHEA Grapalat"/>
                <w:sz w:val="16"/>
                <w:szCs w:val="16"/>
              </w:rPr>
              <w:footnoteReference w:customMarkFollows="1" w:id="24"/>
              <w:t>**</w:t>
            </w:r>
          </w:p>
        </w:tc>
      </w:tr>
      <w:tr w:rsidR="007775D7" w:rsidTr="007775D7">
        <w:trPr>
          <w:trHeight w:val="354"/>
        </w:trPr>
        <w:tc>
          <w:tcPr>
            <w:tcW w:w="1068" w:type="dxa"/>
            <w:tcBorders>
              <w:top w:val="single" w:sz="4" w:space="0" w:color="auto"/>
              <w:left w:val="single" w:sz="4" w:space="0" w:color="auto"/>
              <w:bottom w:val="single" w:sz="4" w:space="0" w:color="auto"/>
              <w:right w:val="single" w:sz="4" w:space="0" w:color="auto"/>
            </w:tcBorders>
            <w:vAlign w:val="center"/>
          </w:tcPr>
          <w:p w:rsidR="007775D7" w:rsidRPr="007775D7" w:rsidRDefault="007775D7" w:rsidP="007775D7">
            <w:pPr>
              <w:rPr>
                <w:rFonts w:ascii="GHEA Grapalat" w:hAnsi="GHEA Grapalat" w:cs="Calibri"/>
                <w:color w:val="000000"/>
                <w:sz w:val="22"/>
                <w:szCs w:val="22"/>
              </w:rPr>
            </w:pPr>
            <w:r w:rsidRPr="007775D7">
              <w:rPr>
                <w:rFonts w:ascii="GHEA Grapalat" w:hAnsi="GHEA Grapalat" w:cs="Calibri"/>
                <w:color w:val="000000"/>
                <w:sz w:val="22"/>
                <w:szCs w:val="22"/>
              </w:rPr>
              <w:t>1</w:t>
            </w:r>
          </w:p>
        </w:tc>
        <w:tc>
          <w:tcPr>
            <w:tcW w:w="1985" w:type="dxa"/>
            <w:tcBorders>
              <w:top w:val="single" w:sz="4" w:space="0" w:color="auto"/>
              <w:left w:val="single" w:sz="4" w:space="0" w:color="auto"/>
              <w:bottom w:val="single" w:sz="4" w:space="0" w:color="auto"/>
              <w:right w:val="single" w:sz="4" w:space="0" w:color="auto"/>
            </w:tcBorders>
            <w:vAlign w:val="center"/>
          </w:tcPr>
          <w:p w:rsidR="007775D7" w:rsidRPr="007775D7" w:rsidRDefault="007775D7" w:rsidP="007775D7">
            <w:pPr>
              <w:rPr>
                <w:rFonts w:ascii="GHEA Grapalat" w:hAnsi="GHEA Grapalat" w:cs="Calibri"/>
                <w:color w:val="000000"/>
                <w:sz w:val="22"/>
                <w:szCs w:val="22"/>
              </w:rPr>
            </w:pPr>
            <w:r w:rsidRPr="007775D7">
              <w:rPr>
                <w:rFonts w:ascii="GHEA Grapalat" w:hAnsi="GHEA Grapalat" w:cs="Calibri"/>
                <w:color w:val="000000"/>
                <w:sz w:val="22"/>
                <w:szCs w:val="22"/>
              </w:rPr>
              <w:t>45231215</w:t>
            </w:r>
          </w:p>
        </w:tc>
        <w:tc>
          <w:tcPr>
            <w:tcW w:w="3518" w:type="dxa"/>
            <w:tcBorders>
              <w:top w:val="single" w:sz="4" w:space="0" w:color="auto"/>
              <w:left w:val="single" w:sz="4" w:space="0" w:color="auto"/>
              <w:bottom w:val="single" w:sz="4" w:space="0" w:color="auto"/>
              <w:right w:val="single" w:sz="4" w:space="0" w:color="auto"/>
            </w:tcBorders>
            <w:vAlign w:val="center"/>
          </w:tcPr>
          <w:p w:rsidR="007775D7" w:rsidRPr="007775D7" w:rsidRDefault="007775D7" w:rsidP="007775D7">
            <w:pPr>
              <w:widowControl w:val="0"/>
              <w:ind w:firstLine="567"/>
              <w:rPr>
                <w:rFonts w:ascii="GHEA Grapalat" w:hAnsi="GHEA Grapalat"/>
                <w:sz w:val="22"/>
                <w:szCs w:val="22"/>
              </w:rPr>
            </w:pPr>
            <w:r w:rsidRPr="007775D7">
              <w:rPr>
                <w:rFonts w:ascii="GHEA Grapalat" w:hAnsi="GHEA Grapalat"/>
                <w:sz w:val="22"/>
                <w:szCs w:val="22"/>
              </w:rPr>
              <w:t>Согласно Приложению 1-1</w:t>
            </w:r>
          </w:p>
        </w:tc>
        <w:tc>
          <w:tcPr>
            <w:tcW w:w="1461" w:type="dxa"/>
            <w:tcBorders>
              <w:top w:val="single" w:sz="4" w:space="0" w:color="auto"/>
              <w:left w:val="single" w:sz="4" w:space="0" w:color="auto"/>
              <w:bottom w:val="single" w:sz="4" w:space="0" w:color="auto"/>
              <w:right w:val="single" w:sz="4" w:space="0" w:color="auto"/>
            </w:tcBorders>
            <w:vAlign w:val="center"/>
          </w:tcPr>
          <w:p w:rsidR="007775D7" w:rsidRPr="007775D7" w:rsidRDefault="007775D7" w:rsidP="007775D7">
            <w:pPr>
              <w:widowControl w:val="0"/>
              <w:ind w:firstLine="201"/>
              <w:rPr>
                <w:rFonts w:ascii="GHEA Grapalat" w:hAnsi="GHEA Grapalat"/>
                <w:sz w:val="22"/>
                <w:szCs w:val="22"/>
                <w:lang w:val="en-US"/>
              </w:rPr>
            </w:pPr>
            <w:r w:rsidRPr="007775D7">
              <w:rPr>
                <w:rFonts w:ascii="GHEA Grapalat" w:hAnsi="GHEA Grapalat"/>
                <w:sz w:val="22"/>
                <w:szCs w:val="22"/>
                <w:lang w:val="en-US"/>
              </w:rPr>
              <w:t>драм</w:t>
            </w:r>
          </w:p>
        </w:tc>
        <w:tc>
          <w:tcPr>
            <w:tcW w:w="1399" w:type="dxa"/>
            <w:tcBorders>
              <w:top w:val="single" w:sz="4" w:space="0" w:color="auto"/>
              <w:left w:val="single" w:sz="4" w:space="0" w:color="auto"/>
              <w:bottom w:val="single" w:sz="4" w:space="0" w:color="auto"/>
              <w:right w:val="single" w:sz="4" w:space="0" w:color="auto"/>
            </w:tcBorders>
            <w:vAlign w:val="center"/>
          </w:tcPr>
          <w:p w:rsidR="007775D7" w:rsidRPr="007775D7" w:rsidRDefault="007775D7" w:rsidP="007775D7">
            <w:pPr>
              <w:widowControl w:val="0"/>
              <w:ind w:firstLine="567"/>
              <w:rPr>
                <w:rFonts w:ascii="GHEA Grapalat" w:hAnsi="GHEA Grapalat"/>
                <w:sz w:val="22"/>
                <w:szCs w:val="22"/>
              </w:rPr>
            </w:pPr>
          </w:p>
        </w:tc>
        <w:tc>
          <w:tcPr>
            <w:tcW w:w="1560" w:type="dxa"/>
            <w:tcBorders>
              <w:top w:val="single" w:sz="4" w:space="0" w:color="auto"/>
              <w:left w:val="single" w:sz="4" w:space="0" w:color="auto"/>
              <w:bottom w:val="single" w:sz="4" w:space="0" w:color="auto"/>
              <w:right w:val="single" w:sz="4" w:space="0" w:color="auto"/>
            </w:tcBorders>
            <w:vAlign w:val="center"/>
          </w:tcPr>
          <w:p w:rsidR="007775D7" w:rsidRPr="007775D7" w:rsidRDefault="007775D7" w:rsidP="007775D7">
            <w:pPr>
              <w:widowControl w:val="0"/>
              <w:ind w:firstLine="567"/>
              <w:rPr>
                <w:rFonts w:ascii="GHEA Grapalat" w:hAnsi="GHEA Grapalat"/>
                <w:sz w:val="22"/>
                <w:szCs w:val="22"/>
                <w:lang w:val="en-US"/>
              </w:rPr>
            </w:pPr>
            <w:r>
              <w:rPr>
                <w:rFonts w:ascii="GHEA Grapalat" w:hAnsi="GHEA Grapalat"/>
                <w:sz w:val="22"/>
                <w:szCs w:val="22"/>
                <w:lang w:val="en-US"/>
              </w:rPr>
              <w:t>1</w:t>
            </w:r>
          </w:p>
        </w:tc>
        <w:tc>
          <w:tcPr>
            <w:tcW w:w="1842" w:type="dxa"/>
            <w:tcBorders>
              <w:top w:val="single" w:sz="4" w:space="0" w:color="auto"/>
              <w:left w:val="single" w:sz="4" w:space="0" w:color="auto"/>
              <w:bottom w:val="single" w:sz="4" w:space="0" w:color="auto"/>
              <w:right w:val="single" w:sz="4" w:space="0" w:color="auto"/>
            </w:tcBorders>
            <w:vAlign w:val="center"/>
          </w:tcPr>
          <w:p w:rsidR="007775D7" w:rsidRPr="007775D7" w:rsidRDefault="007775D7" w:rsidP="007775D7">
            <w:pPr>
              <w:widowControl w:val="0"/>
              <w:ind w:left="33" w:right="33" w:firstLine="33"/>
              <w:jc w:val="center"/>
              <w:rPr>
                <w:rFonts w:ascii="Arial" w:hAnsi="Arial" w:cs="Arial"/>
                <w:sz w:val="20"/>
                <w:szCs w:val="22"/>
              </w:rPr>
            </w:pPr>
            <w:r w:rsidRPr="007775D7">
              <w:rPr>
                <w:rFonts w:ascii="Arial" w:hAnsi="Arial" w:cs="Arial"/>
                <w:sz w:val="20"/>
                <w:szCs w:val="22"/>
              </w:rPr>
              <w:t>г. Ереван</w:t>
            </w:r>
            <w:r w:rsidRPr="007775D7">
              <w:rPr>
                <w:rFonts w:ascii="Arial LatArm" w:hAnsi="Arial LatArm"/>
                <w:sz w:val="20"/>
                <w:szCs w:val="22"/>
              </w:rPr>
              <w:t xml:space="preserve">, </w:t>
            </w:r>
            <w:r w:rsidRPr="007775D7">
              <w:rPr>
                <w:rFonts w:ascii="Arial" w:hAnsi="Arial" w:cs="Arial"/>
                <w:sz w:val="20"/>
                <w:szCs w:val="22"/>
              </w:rPr>
              <w:t>ул.</w:t>
            </w:r>
          </w:p>
          <w:p w:rsidR="007775D7" w:rsidRPr="007775D7" w:rsidRDefault="007775D7" w:rsidP="007775D7">
            <w:pPr>
              <w:widowControl w:val="0"/>
              <w:ind w:left="33" w:right="33" w:firstLine="33"/>
              <w:jc w:val="center"/>
              <w:rPr>
                <w:rFonts w:ascii="GHEA Grapalat" w:hAnsi="GHEA Grapalat"/>
                <w:sz w:val="22"/>
                <w:szCs w:val="22"/>
              </w:rPr>
            </w:pPr>
            <w:r w:rsidRPr="007775D7">
              <w:rPr>
                <w:rFonts w:ascii="GHEA Grapalat" w:hAnsi="GHEA Grapalat"/>
                <w:sz w:val="20"/>
                <w:szCs w:val="22"/>
              </w:rPr>
              <w:t>Бузанда 1/4,  Масиси 102, Комитаса 28, Хоренаци 14, Саят-Нова 37 и Ачемяна 18</w:t>
            </w:r>
          </w:p>
        </w:tc>
        <w:tc>
          <w:tcPr>
            <w:tcW w:w="2390" w:type="dxa"/>
            <w:tcBorders>
              <w:top w:val="single" w:sz="4" w:space="0" w:color="auto"/>
              <w:left w:val="single" w:sz="4" w:space="0" w:color="auto"/>
              <w:bottom w:val="single" w:sz="4" w:space="0" w:color="auto"/>
              <w:right w:val="single" w:sz="4" w:space="0" w:color="auto"/>
            </w:tcBorders>
            <w:vAlign w:val="center"/>
          </w:tcPr>
          <w:p w:rsidR="007775D7" w:rsidRPr="003C3B4A" w:rsidRDefault="007775D7" w:rsidP="007775D7">
            <w:pPr>
              <w:jc w:val="center"/>
              <w:rPr>
                <w:rFonts w:ascii="GHEA Grapalat" w:hAnsi="GHEA Grapalat" w:cs="Calibri"/>
                <w:sz w:val="18"/>
                <w:szCs w:val="18"/>
                <w:lang w:val="hy-AM"/>
              </w:rPr>
            </w:pPr>
            <w:r w:rsidRPr="00C03337">
              <w:rPr>
                <w:rFonts w:ascii="GHEA Grapalat" w:hAnsi="GHEA Grapalat" w:cs="Calibri"/>
                <w:sz w:val="18"/>
                <w:szCs w:val="18"/>
                <w:lang w:val="hy-AM"/>
              </w:rPr>
              <w:t>со дня</w:t>
            </w:r>
            <w:r>
              <w:rPr>
                <w:rFonts w:ascii="GHEA Grapalat" w:hAnsi="GHEA Grapalat" w:cs="Calibri"/>
                <w:sz w:val="18"/>
                <w:szCs w:val="18"/>
              </w:rPr>
              <w:t xml:space="preserve"> вступления </w:t>
            </w:r>
            <w:r w:rsidRPr="005157EF">
              <w:rPr>
                <w:rFonts w:ascii="GHEA Grapalat" w:hAnsi="GHEA Grapalat" w:cs="Calibri"/>
                <w:sz w:val="16"/>
                <w:szCs w:val="16"/>
                <w:lang w:val="hy-AM"/>
              </w:rPr>
              <w:t>в силу</w:t>
            </w:r>
            <w:r>
              <w:rPr>
                <w:rFonts w:ascii="GHEA Grapalat" w:hAnsi="GHEA Grapalat" w:cs="Calibri"/>
                <w:sz w:val="16"/>
                <w:szCs w:val="16"/>
                <w:lang w:val="hy-AM"/>
              </w:rPr>
              <w:t xml:space="preserve"> </w:t>
            </w:r>
            <w:r w:rsidRPr="005157EF">
              <w:rPr>
                <w:rFonts w:ascii="GHEA Grapalat" w:hAnsi="GHEA Grapalat" w:cs="Calibri"/>
                <w:sz w:val="16"/>
                <w:szCs w:val="16"/>
              </w:rPr>
              <w:t>договор</w:t>
            </w:r>
            <w:r w:rsidRPr="005157EF">
              <w:rPr>
                <w:rFonts w:ascii="GHEA Grapalat" w:hAnsi="GHEA Grapalat" w:cs="Calibri"/>
                <w:sz w:val="16"/>
                <w:szCs w:val="16"/>
                <w:lang w:val="hy-AM"/>
              </w:rPr>
              <w:t xml:space="preserve">а </w:t>
            </w:r>
            <w:r w:rsidRPr="005157EF">
              <w:rPr>
                <w:rFonts w:ascii="GHEA Grapalat" w:hAnsi="GHEA Grapalat" w:cs="Calibri"/>
                <w:bCs/>
                <w:iCs/>
                <w:sz w:val="16"/>
                <w:szCs w:val="16"/>
              </w:rPr>
              <w:t>(</w:t>
            </w:r>
            <w:r w:rsidRPr="005157EF">
              <w:rPr>
                <w:rFonts w:ascii="GHEA Grapalat" w:hAnsi="GHEA Grapalat" w:cs="Calibri"/>
                <w:sz w:val="16"/>
                <w:szCs w:val="16"/>
                <w:lang w:val="hy-AM"/>
              </w:rPr>
              <w:t>соглашения о предоставлении финансовых ресурсов)</w:t>
            </w:r>
            <w:r w:rsidRPr="005157EF">
              <w:rPr>
                <w:rFonts w:ascii="GHEA Grapalat" w:hAnsi="GHEA Grapalat" w:cs="Calibri"/>
                <w:bCs/>
                <w:iCs/>
                <w:sz w:val="16"/>
                <w:szCs w:val="16"/>
              </w:rPr>
              <w:t xml:space="preserve">   </w:t>
            </w:r>
            <w:r>
              <w:rPr>
                <w:rFonts w:ascii="GHEA Grapalat" w:hAnsi="GHEA Grapalat" w:cs="Calibri"/>
                <w:sz w:val="16"/>
                <w:szCs w:val="16"/>
              </w:rPr>
              <w:t>до</w:t>
            </w:r>
            <w:r w:rsidRPr="00C03337">
              <w:rPr>
                <w:rFonts w:ascii="GHEA Grapalat" w:hAnsi="GHEA Grapalat" w:cs="Calibri"/>
                <w:sz w:val="18"/>
                <w:szCs w:val="18"/>
                <w:lang w:val="hy-AM"/>
              </w:rPr>
              <w:t xml:space="preserve"> </w:t>
            </w:r>
            <w:r w:rsidRPr="00106F20">
              <w:rPr>
                <w:rFonts w:ascii="GHEA Grapalat" w:hAnsi="GHEA Grapalat" w:cs="Calibri"/>
                <w:sz w:val="18"/>
                <w:szCs w:val="18"/>
              </w:rPr>
              <w:t>35</w:t>
            </w:r>
            <w:r w:rsidRPr="00C03337">
              <w:rPr>
                <w:rFonts w:ascii="GHEA Grapalat" w:hAnsi="GHEA Grapalat" w:cs="Calibri"/>
                <w:sz w:val="18"/>
                <w:szCs w:val="18"/>
                <w:lang w:val="hy-AM"/>
              </w:rPr>
              <w:t>-</w:t>
            </w:r>
            <w:r>
              <w:rPr>
                <w:rFonts w:ascii="GHEA Grapalat" w:hAnsi="GHEA Grapalat" w:cs="Calibri"/>
                <w:sz w:val="18"/>
                <w:szCs w:val="18"/>
              </w:rPr>
              <w:t>го</w:t>
            </w:r>
            <w:r w:rsidRPr="00C03337">
              <w:rPr>
                <w:rFonts w:ascii="GHEA Grapalat" w:hAnsi="GHEA Grapalat" w:cs="Calibri"/>
                <w:sz w:val="18"/>
                <w:szCs w:val="18"/>
                <w:lang w:val="hy-AM"/>
              </w:rPr>
              <w:t xml:space="preserve"> календарн</w:t>
            </w:r>
            <w:r>
              <w:rPr>
                <w:rFonts w:ascii="GHEA Grapalat" w:hAnsi="GHEA Grapalat" w:cs="Calibri"/>
                <w:sz w:val="18"/>
                <w:szCs w:val="18"/>
              </w:rPr>
              <w:t>ого</w:t>
            </w:r>
            <w:r>
              <w:rPr>
                <w:rFonts w:ascii="GHEA Grapalat" w:hAnsi="GHEA Grapalat" w:cs="Calibri"/>
                <w:sz w:val="18"/>
                <w:szCs w:val="18"/>
                <w:lang w:val="hy-AM"/>
              </w:rPr>
              <w:t xml:space="preserve"> </w:t>
            </w:r>
            <w:r>
              <w:rPr>
                <w:rFonts w:ascii="GHEA Grapalat" w:hAnsi="GHEA Grapalat" w:cs="Calibri"/>
                <w:sz w:val="18"/>
                <w:szCs w:val="18"/>
              </w:rPr>
              <w:t xml:space="preserve">дня </w:t>
            </w:r>
            <w:r w:rsidRPr="00C03337">
              <w:rPr>
                <w:rFonts w:ascii="GHEA Grapalat" w:hAnsi="GHEA Grapalat" w:cs="Calibri"/>
                <w:sz w:val="18"/>
                <w:szCs w:val="18"/>
                <w:lang w:val="hy-AM"/>
              </w:rPr>
              <w:t>включительно</w:t>
            </w:r>
          </w:p>
          <w:p w:rsidR="007775D7" w:rsidRPr="007775D7" w:rsidRDefault="007775D7" w:rsidP="007775D7">
            <w:pPr>
              <w:widowControl w:val="0"/>
              <w:ind w:firstLine="567"/>
              <w:rPr>
                <w:rFonts w:ascii="GHEA Grapalat" w:hAnsi="GHEA Grapalat"/>
                <w:sz w:val="22"/>
                <w:szCs w:val="22"/>
              </w:rPr>
            </w:pPr>
          </w:p>
        </w:tc>
      </w:tr>
    </w:tbl>
    <w:p w:rsidR="007775D7" w:rsidRDefault="007775D7" w:rsidP="007775D7">
      <w:pPr>
        <w:widowControl w:val="0"/>
        <w:spacing w:after="160" w:line="360" w:lineRule="auto"/>
        <w:ind w:firstLine="567"/>
        <w:jc w:val="center"/>
        <w:rPr>
          <w:rFonts w:ascii="GHEA Grapalat" w:hAnsi="GHEA Grapalat"/>
        </w:rPr>
      </w:pPr>
    </w:p>
    <w:tbl>
      <w:tblPr>
        <w:tblW w:w="9645" w:type="dxa"/>
        <w:jc w:val="center"/>
        <w:tblLayout w:type="fixed"/>
        <w:tblLook w:val="04A0" w:firstRow="1" w:lastRow="0" w:firstColumn="1" w:lastColumn="0" w:noHBand="0" w:noVBand="1"/>
      </w:tblPr>
      <w:tblGrid>
        <w:gridCol w:w="4539"/>
        <w:gridCol w:w="760"/>
        <w:gridCol w:w="4346"/>
      </w:tblGrid>
      <w:tr w:rsidR="007775D7" w:rsidTr="007775D7">
        <w:trPr>
          <w:jc w:val="center"/>
        </w:trPr>
        <w:tc>
          <w:tcPr>
            <w:tcW w:w="4536" w:type="dxa"/>
            <w:hideMark/>
          </w:tcPr>
          <w:p w:rsidR="007775D7" w:rsidRDefault="007775D7">
            <w:pPr>
              <w:widowControl w:val="0"/>
              <w:spacing w:after="160" w:line="360" w:lineRule="auto"/>
              <w:ind w:left="34"/>
              <w:jc w:val="center"/>
              <w:rPr>
                <w:rFonts w:ascii="GHEA Grapalat" w:hAnsi="GHEA Grapalat" w:cs="Sylfaen"/>
                <w:b/>
                <w:bCs/>
              </w:rPr>
            </w:pPr>
            <w:r>
              <w:rPr>
                <w:rFonts w:ascii="GHEA Grapalat" w:hAnsi="GHEA Grapalat"/>
                <w:b/>
              </w:rPr>
              <w:lastRenderedPageBreak/>
              <w:t>ЗАКАЗЧИК</w:t>
            </w:r>
          </w:p>
          <w:p w:rsidR="007775D7" w:rsidRDefault="007775D7">
            <w:pPr>
              <w:widowControl w:val="0"/>
              <w:ind w:left="34"/>
              <w:jc w:val="center"/>
              <w:rPr>
                <w:rFonts w:ascii="GHEA Grapalat" w:hAnsi="GHEA Grapalat"/>
                <w:lang w:val="en-US"/>
              </w:rPr>
            </w:pPr>
            <w:r>
              <w:rPr>
                <w:rFonts w:ascii="GHEA Grapalat" w:hAnsi="GHEA Grapalat"/>
                <w:lang w:val="en-US"/>
              </w:rPr>
              <w:t>________________________</w:t>
            </w:r>
          </w:p>
          <w:p w:rsidR="007775D7" w:rsidRDefault="007775D7">
            <w:pPr>
              <w:widowControl w:val="0"/>
              <w:spacing w:after="160" w:line="360" w:lineRule="auto"/>
              <w:ind w:left="34"/>
              <w:jc w:val="center"/>
              <w:rPr>
                <w:rFonts w:ascii="GHEA Grapalat" w:hAnsi="GHEA Grapalat"/>
                <w:vertAlign w:val="superscript"/>
              </w:rPr>
            </w:pPr>
            <w:r>
              <w:rPr>
                <w:rFonts w:ascii="GHEA Grapalat" w:hAnsi="GHEA Grapalat"/>
                <w:vertAlign w:val="superscript"/>
              </w:rPr>
              <w:t>/подпись/</w:t>
            </w:r>
          </w:p>
          <w:p w:rsidR="007775D7" w:rsidRDefault="007775D7">
            <w:pPr>
              <w:widowControl w:val="0"/>
              <w:spacing w:after="160" w:line="360" w:lineRule="auto"/>
              <w:ind w:left="34"/>
              <w:jc w:val="center"/>
              <w:rPr>
                <w:rFonts w:ascii="GHEA Grapalat" w:hAnsi="GHEA Grapalat"/>
              </w:rPr>
            </w:pPr>
            <w:r>
              <w:rPr>
                <w:rFonts w:ascii="GHEA Grapalat" w:hAnsi="GHEA Grapalat"/>
              </w:rPr>
              <w:t>М. П.</w:t>
            </w:r>
          </w:p>
        </w:tc>
        <w:tc>
          <w:tcPr>
            <w:tcW w:w="760" w:type="dxa"/>
          </w:tcPr>
          <w:p w:rsidR="007775D7" w:rsidRDefault="007775D7">
            <w:pPr>
              <w:widowControl w:val="0"/>
              <w:spacing w:after="160" w:line="360" w:lineRule="auto"/>
              <w:ind w:left="34"/>
              <w:jc w:val="center"/>
              <w:rPr>
                <w:rFonts w:ascii="GHEA Grapalat" w:hAnsi="GHEA Grapalat"/>
              </w:rPr>
            </w:pPr>
          </w:p>
        </w:tc>
        <w:tc>
          <w:tcPr>
            <w:tcW w:w="4343" w:type="dxa"/>
            <w:hideMark/>
          </w:tcPr>
          <w:p w:rsidR="007775D7" w:rsidRDefault="007775D7">
            <w:pPr>
              <w:widowControl w:val="0"/>
              <w:spacing w:after="160" w:line="360" w:lineRule="auto"/>
              <w:ind w:left="34"/>
              <w:jc w:val="center"/>
              <w:rPr>
                <w:rFonts w:ascii="GHEA Grapalat" w:hAnsi="GHEA Grapalat" w:cs="Sylfaen"/>
                <w:b/>
                <w:bCs/>
              </w:rPr>
            </w:pPr>
            <w:r>
              <w:rPr>
                <w:rFonts w:ascii="GHEA Grapalat" w:hAnsi="GHEA Grapalat"/>
                <w:b/>
              </w:rPr>
              <w:t>ИСПОЛНИТЕЛЬ</w:t>
            </w:r>
          </w:p>
          <w:p w:rsidR="007775D7" w:rsidRDefault="007775D7">
            <w:pPr>
              <w:widowControl w:val="0"/>
              <w:ind w:left="34"/>
              <w:jc w:val="center"/>
              <w:rPr>
                <w:rFonts w:ascii="GHEA Grapalat" w:hAnsi="GHEA Grapalat"/>
                <w:lang w:val="en-US"/>
              </w:rPr>
            </w:pPr>
            <w:r>
              <w:rPr>
                <w:rFonts w:ascii="GHEA Grapalat" w:hAnsi="GHEA Grapalat"/>
                <w:lang w:val="en-US"/>
              </w:rPr>
              <w:t>_________________________</w:t>
            </w:r>
          </w:p>
          <w:p w:rsidR="007775D7" w:rsidRDefault="007775D7">
            <w:pPr>
              <w:widowControl w:val="0"/>
              <w:spacing w:after="160" w:line="360" w:lineRule="auto"/>
              <w:ind w:left="34"/>
              <w:jc w:val="center"/>
              <w:rPr>
                <w:rFonts w:ascii="GHEA Grapalat" w:hAnsi="GHEA Grapalat"/>
                <w:vertAlign w:val="superscript"/>
              </w:rPr>
            </w:pPr>
            <w:r>
              <w:rPr>
                <w:rFonts w:ascii="GHEA Grapalat" w:hAnsi="GHEA Grapalat"/>
                <w:vertAlign w:val="superscript"/>
              </w:rPr>
              <w:t>/подпись/</w:t>
            </w:r>
          </w:p>
          <w:p w:rsidR="007775D7" w:rsidRDefault="007775D7">
            <w:pPr>
              <w:widowControl w:val="0"/>
              <w:spacing w:after="160" w:line="360" w:lineRule="auto"/>
              <w:ind w:left="34"/>
              <w:jc w:val="center"/>
              <w:rPr>
                <w:rFonts w:ascii="GHEA Grapalat" w:hAnsi="GHEA Grapalat"/>
              </w:rPr>
            </w:pPr>
            <w:r>
              <w:rPr>
                <w:rFonts w:ascii="GHEA Grapalat" w:hAnsi="GHEA Grapalat"/>
              </w:rPr>
              <w:t>М. П.</w:t>
            </w:r>
          </w:p>
        </w:tc>
      </w:tr>
    </w:tbl>
    <w:p w:rsidR="007775D7" w:rsidRDefault="007775D7" w:rsidP="007775D7">
      <w:pPr>
        <w:widowControl w:val="0"/>
        <w:spacing w:after="160" w:line="360" w:lineRule="auto"/>
        <w:ind w:firstLine="567"/>
        <w:jc w:val="center"/>
        <w:rPr>
          <w:rFonts w:ascii="GHEA Grapalat" w:hAnsi="GHEA Grapalat"/>
        </w:rPr>
      </w:pPr>
      <w:r>
        <w:rPr>
          <w:rFonts w:ascii="GHEA Grapalat" w:hAnsi="GHEA Grapalat"/>
        </w:rPr>
        <w:br w:type="page"/>
      </w:r>
    </w:p>
    <w:p w:rsidR="008170E3" w:rsidRPr="008170E3" w:rsidRDefault="008170E3" w:rsidP="008170E3">
      <w:pPr>
        <w:widowControl w:val="0"/>
        <w:spacing w:after="160" w:line="360" w:lineRule="auto"/>
        <w:ind w:firstLine="567"/>
        <w:jc w:val="right"/>
        <w:rPr>
          <w:rFonts w:ascii="GHEA Grapalat" w:hAnsi="GHEA Grapalat" w:cs="Arial"/>
          <w:i/>
          <w:lang w:val="en-US"/>
        </w:rPr>
      </w:pPr>
      <w:r w:rsidRPr="009F3DC7">
        <w:rPr>
          <w:rFonts w:ascii="GHEA Grapalat" w:hAnsi="GHEA Grapalat"/>
          <w:i/>
        </w:rPr>
        <w:lastRenderedPageBreak/>
        <w:t>Приложение № 1</w:t>
      </w:r>
      <w:r>
        <w:rPr>
          <w:rFonts w:ascii="GHEA Grapalat" w:hAnsi="GHEA Grapalat"/>
          <w:i/>
          <w:lang w:val="en-US"/>
        </w:rPr>
        <w:t>-1</w:t>
      </w:r>
    </w:p>
    <w:p w:rsidR="006477DF" w:rsidRDefault="008170E3" w:rsidP="008170E3">
      <w:pPr>
        <w:widowControl w:val="0"/>
        <w:spacing w:after="160" w:line="360" w:lineRule="auto"/>
        <w:ind w:firstLine="567"/>
        <w:jc w:val="right"/>
        <w:rPr>
          <w:rFonts w:ascii="GHEA Grapalat" w:hAnsi="GHEA Grapalat"/>
          <w:i/>
        </w:rPr>
      </w:pPr>
      <w:r w:rsidRPr="009F3DC7">
        <w:rPr>
          <w:rFonts w:ascii="GHEA Grapalat" w:hAnsi="GHEA Grapalat"/>
        </w:rPr>
        <w:t>к Договору под кодом</w:t>
      </w:r>
      <w:r w:rsidRPr="00657BFF">
        <w:rPr>
          <w:rFonts w:ascii="GHEA Grapalat" w:hAnsi="GHEA Grapalat"/>
          <w:b/>
        </w:rPr>
        <w:t xml:space="preserve"> </w:t>
      </w:r>
      <w:r>
        <w:rPr>
          <w:rFonts w:ascii="GHEA Grapalat" w:hAnsi="GHEA Grapalat"/>
          <w:b/>
        </w:rPr>
        <w:t>ЕГС-BMAShDzB-24/</w:t>
      </w:r>
      <w:r w:rsidR="006477DF" w:rsidRPr="004112BF">
        <w:rPr>
          <w:rFonts w:ascii="GHEA Grapalat" w:hAnsi="GHEA Grapalat"/>
          <w:b/>
        </w:rPr>
        <w:t>5</w:t>
      </w:r>
      <w:r w:rsidRPr="008C1A9F">
        <w:rPr>
          <w:rFonts w:ascii="GHEA Grapalat" w:hAnsi="GHEA Grapalat" w:cs="Arial"/>
          <w:i/>
        </w:rPr>
        <w:br/>
      </w:r>
    </w:p>
    <w:p w:rsidR="008170E3" w:rsidRPr="009F3DC7" w:rsidRDefault="008170E3" w:rsidP="008170E3">
      <w:pPr>
        <w:widowControl w:val="0"/>
        <w:spacing w:after="160" w:line="360" w:lineRule="auto"/>
        <w:ind w:firstLine="567"/>
        <w:jc w:val="right"/>
        <w:rPr>
          <w:rFonts w:ascii="GHEA Grapalat" w:hAnsi="GHEA Grapalat" w:cs="Arial"/>
          <w:i/>
        </w:rPr>
      </w:pP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8170E3" w:rsidRDefault="008170E3" w:rsidP="00BB28C8">
      <w:pPr>
        <w:widowControl w:val="0"/>
        <w:spacing w:after="160" w:line="360" w:lineRule="auto"/>
        <w:ind w:firstLine="567"/>
        <w:jc w:val="right"/>
        <w:rPr>
          <w:rFonts w:ascii="GHEA Grapalat" w:hAnsi="GHEA Grapalat"/>
          <w:i/>
        </w:rPr>
      </w:pPr>
    </w:p>
    <w:p w:rsidR="008170E3" w:rsidRDefault="008170E3" w:rsidP="008170E3">
      <w:pPr>
        <w:widowControl w:val="0"/>
        <w:spacing w:after="160" w:line="360" w:lineRule="auto"/>
        <w:ind w:firstLine="567"/>
        <w:jc w:val="center"/>
        <w:rPr>
          <w:rFonts w:ascii="GHEA Grapalat" w:hAnsi="GHEA Grapalat"/>
          <w:i/>
        </w:rPr>
      </w:pPr>
      <w:r w:rsidRPr="00AD29CE">
        <w:rPr>
          <w:rFonts w:ascii="GHEA Grapalat" w:hAnsi="GHEA Grapalat"/>
        </w:rPr>
        <w:t>ТЕХНИЧЕСКА</w:t>
      </w:r>
      <w:r>
        <w:rPr>
          <w:rFonts w:ascii="GHEA Grapalat" w:hAnsi="GHEA Grapalat"/>
        </w:rPr>
        <w:t>Я ХАРАКТЕРИСТИКА</w:t>
      </w:r>
    </w:p>
    <w:p w:rsidR="00671AE8" w:rsidRDefault="006477DF" w:rsidP="00671AE8">
      <w:pPr>
        <w:widowControl w:val="0"/>
        <w:ind w:firstLine="567"/>
        <w:jc w:val="center"/>
        <w:rPr>
          <w:rFonts w:ascii="GHEA Grapalat" w:hAnsi="GHEA Grapalat"/>
          <w:i/>
        </w:rPr>
      </w:pPr>
      <w:r w:rsidRPr="00106F20">
        <w:rPr>
          <w:rFonts w:ascii="GHEA Grapalat" w:hAnsi="GHEA Grapalat"/>
          <w:spacing w:val="6"/>
        </w:rPr>
        <w:t>Р</w:t>
      </w:r>
      <w:r w:rsidRPr="0059738F">
        <w:rPr>
          <w:rFonts w:ascii="GHEA Grapalat" w:hAnsi="GHEA Grapalat"/>
          <w:spacing w:val="6"/>
        </w:rPr>
        <w:t xml:space="preserve">аботы </w:t>
      </w:r>
      <w:r w:rsidRPr="00EF2D6B">
        <w:rPr>
          <w:rFonts w:ascii="GHEA Grapalat" w:hAnsi="GHEA Grapalat"/>
          <w:spacing w:val="6"/>
          <w:sz w:val="22"/>
          <w:szCs w:val="22"/>
        </w:rPr>
        <w:t xml:space="preserve">по </w:t>
      </w:r>
      <w:r w:rsidRPr="004A4B96">
        <w:rPr>
          <w:rFonts w:ascii="GHEA Grapalat" w:hAnsi="GHEA Grapalat"/>
          <w:spacing w:val="6"/>
          <w:sz w:val="22"/>
          <w:szCs w:val="22"/>
        </w:rPr>
        <w:t>установке системы</w:t>
      </w:r>
      <w:r w:rsidRPr="004112BF">
        <w:rPr>
          <w:rFonts w:ascii="GHEA Grapalat" w:hAnsi="GHEA Grapalat"/>
          <w:spacing w:val="6"/>
          <w:sz w:val="22"/>
          <w:szCs w:val="22"/>
        </w:rPr>
        <w:t xml:space="preserve"> </w:t>
      </w:r>
      <w:r w:rsidRPr="004A4B96">
        <w:rPr>
          <w:rFonts w:ascii="GHEA Grapalat" w:hAnsi="GHEA Grapalat"/>
          <w:spacing w:val="6"/>
          <w:sz w:val="22"/>
          <w:szCs w:val="22"/>
        </w:rPr>
        <w:t>контроля входа-выхода с программным обеспечением  для офиссных помещений</w:t>
      </w:r>
      <w:r w:rsidRPr="004112BF">
        <w:rPr>
          <w:rFonts w:ascii="GHEA Grapalat" w:hAnsi="GHEA Grapalat"/>
          <w:spacing w:val="6"/>
          <w:sz w:val="22"/>
          <w:szCs w:val="22"/>
        </w:rPr>
        <w:t xml:space="preserve"> </w:t>
      </w:r>
      <w:r w:rsidRPr="00EF2D6B">
        <w:rPr>
          <w:rFonts w:ascii="GHEA Grapalat" w:hAnsi="GHEA Grapalat"/>
          <w:spacing w:val="6"/>
          <w:sz w:val="22"/>
          <w:szCs w:val="22"/>
        </w:rPr>
        <w:t>ЗАО «Ергорсвет»</w:t>
      </w:r>
    </w:p>
    <w:p w:rsidR="006477DF" w:rsidRPr="00D83DDB" w:rsidRDefault="006477DF" w:rsidP="006477DF">
      <w:pPr>
        <w:rPr>
          <w:rFonts w:ascii="GHEA Grapalat" w:hAnsi="GHEA Grapalat"/>
          <w:sz w:val="22"/>
        </w:rPr>
      </w:pPr>
    </w:p>
    <w:p w:rsidR="006477DF" w:rsidRPr="00D83DDB" w:rsidRDefault="006477DF" w:rsidP="006477DF">
      <w:pPr>
        <w:rPr>
          <w:rFonts w:ascii="GHEA Grapalat" w:hAnsi="GHEA Grapalat"/>
          <w:sz w:val="22"/>
        </w:rPr>
      </w:pPr>
      <w:r w:rsidRPr="00D83DDB">
        <w:rPr>
          <w:rFonts w:ascii="GHEA Grapalat" w:hAnsi="GHEA Grapalat"/>
          <w:sz w:val="22"/>
        </w:rPr>
        <w:t>Система контроля входа-выхода с программным обеспечением  для офиссных помещений  1–2 этажей по адресу Бузанда 1/4,</w:t>
      </w:r>
      <w:r w:rsidRPr="00716A09">
        <w:rPr>
          <w:rFonts w:ascii="GHEA Grapalat" w:hAnsi="GHEA Grapalat"/>
          <w:sz w:val="22"/>
        </w:rPr>
        <w:t xml:space="preserve"> </w:t>
      </w:r>
      <w:r>
        <w:rPr>
          <w:rFonts w:ascii="GHEA Grapalat" w:hAnsi="GHEA Grapalat"/>
          <w:sz w:val="22"/>
        </w:rPr>
        <w:t xml:space="preserve"> и</w:t>
      </w:r>
      <w:r w:rsidRPr="00911526">
        <w:rPr>
          <w:rFonts w:ascii="GHEA Grapalat" w:hAnsi="GHEA Grapalat"/>
          <w:sz w:val="22"/>
        </w:rPr>
        <w:t xml:space="preserve"> </w:t>
      </w:r>
      <w:r>
        <w:rPr>
          <w:rFonts w:ascii="GHEA Grapalat" w:hAnsi="GHEA Grapalat"/>
          <w:sz w:val="22"/>
        </w:rPr>
        <w:t xml:space="preserve"> </w:t>
      </w:r>
      <w:r w:rsidRPr="00911526">
        <w:rPr>
          <w:rFonts w:ascii="GHEA Grapalat" w:hAnsi="GHEA Grapalat"/>
          <w:sz w:val="22"/>
        </w:rPr>
        <w:t xml:space="preserve">для КПП </w:t>
      </w:r>
      <w:r>
        <w:rPr>
          <w:rFonts w:ascii="GHEA Grapalat" w:hAnsi="GHEA Grapalat"/>
          <w:sz w:val="22"/>
        </w:rPr>
        <w:t xml:space="preserve"> </w:t>
      </w:r>
      <w:r w:rsidRPr="00716A09">
        <w:rPr>
          <w:rFonts w:ascii="GHEA Grapalat" w:hAnsi="GHEA Grapalat"/>
          <w:sz w:val="22"/>
        </w:rPr>
        <w:t>Масиса</w:t>
      </w:r>
      <w:r>
        <w:rPr>
          <w:rFonts w:ascii="GHEA Grapalat" w:hAnsi="GHEA Grapalat"/>
          <w:sz w:val="22"/>
        </w:rPr>
        <w:t xml:space="preserve"> </w:t>
      </w:r>
      <w:r w:rsidRPr="00716A09">
        <w:rPr>
          <w:rFonts w:ascii="GHEA Grapalat" w:hAnsi="GHEA Grapalat"/>
          <w:sz w:val="22"/>
        </w:rPr>
        <w:t xml:space="preserve">102 </w:t>
      </w:r>
      <w:r>
        <w:rPr>
          <w:rFonts w:ascii="GHEA Grapalat" w:hAnsi="GHEA Grapalat"/>
          <w:sz w:val="22"/>
        </w:rPr>
        <w:t xml:space="preserve"> </w:t>
      </w:r>
      <w:r w:rsidRPr="00D83DDB">
        <w:rPr>
          <w:rFonts w:ascii="GHEA Grapalat" w:hAnsi="GHEA Grapalat"/>
          <w:sz w:val="22"/>
        </w:rPr>
        <w:t>принадлежащей ЗАО «Ергорсвет» .</w:t>
      </w:r>
    </w:p>
    <w:p w:rsidR="006477DF" w:rsidRPr="00D83DDB" w:rsidRDefault="006477DF" w:rsidP="006477DF">
      <w:pPr>
        <w:rPr>
          <w:rFonts w:ascii="GHEA Grapalat" w:hAnsi="GHEA Grapalat"/>
          <w:sz w:val="22"/>
        </w:rPr>
      </w:pPr>
      <w:r w:rsidRPr="00D83DDB">
        <w:rPr>
          <w:rFonts w:ascii="GHEA Grapalat" w:hAnsi="GHEA Grapalat"/>
          <w:sz w:val="22"/>
        </w:rPr>
        <w:t>Предполагаемая система входа-выхода должна состоять из двух основных компонентов:</w:t>
      </w:r>
    </w:p>
    <w:p w:rsidR="006477DF" w:rsidRPr="00911526" w:rsidRDefault="006477DF" w:rsidP="006477DF">
      <w:pPr>
        <w:rPr>
          <w:rFonts w:ascii="GHEA Grapalat" w:hAnsi="GHEA Grapalat"/>
          <w:b/>
          <w:sz w:val="22"/>
        </w:rPr>
      </w:pPr>
      <w:r w:rsidRPr="00911526">
        <w:rPr>
          <w:rFonts w:ascii="GHEA Grapalat" w:hAnsi="GHEA Grapalat"/>
          <w:b/>
          <w:sz w:val="22"/>
        </w:rPr>
        <w:t>. Программная часть</w:t>
      </w:r>
    </w:p>
    <w:p w:rsidR="006477DF" w:rsidRPr="00D83DDB" w:rsidRDefault="006477DF" w:rsidP="006477DF">
      <w:pPr>
        <w:rPr>
          <w:rFonts w:ascii="GHEA Grapalat" w:hAnsi="GHEA Grapalat"/>
          <w:sz w:val="22"/>
        </w:rPr>
      </w:pPr>
      <w:r w:rsidRPr="00781748">
        <w:rPr>
          <w:rFonts w:ascii="GHEA Grapalat" w:hAnsi="GHEA Grapalat"/>
          <w:sz w:val="22"/>
        </w:rPr>
        <w:t>.</w:t>
      </w:r>
      <w:r w:rsidRPr="00D83DDB">
        <w:rPr>
          <w:rFonts w:ascii="GHEA Grapalat" w:hAnsi="GHEA Grapalat"/>
          <w:sz w:val="22"/>
        </w:rPr>
        <w:t xml:space="preserve"> Аппаратная часть</w:t>
      </w:r>
    </w:p>
    <w:p w:rsidR="006477DF" w:rsidRPr="00911526" w:rsidRDefault="006477DF" w:rsidP="006477DF">
      <w:pPr>
        <w:rPr>
          <w:rFonts w:ascii="GHEA Grapalat" w:hAnsi="GHEA Grapalat"/>
          <w:sz w:val="22"/>
        </w:rPr>
      </w:pPr>
      <w:r w:rsidRPr="00911526">
        <w:rPr>
          <w:rFonts w:ascii="GHEA Grapalat" w:hAnsi="GHEA Grapalat"/>
          <w:sz w:val="22"/>
        </w:rPr>
        <w:t>Программно-аппаратный комплекс должен реализовывать функции контроля доступа сотрудников, учета и отчетности.</w:t>
      </w:r>
    </w:p>
    <w:p w:rsidR="006477DF" w:rsidRPr="00911526" w:rsidRDefault="006477DF" w:rsidP="006477DF">
      <w:pPr>
        <w:rPr>
          <w:rFonts w:ascii="GHEA Grapalat" w:hAnsi="GHEA Grapalat"/>
          <w:sz w:val="22"/>
        </w:rPr>
      </w:pPr>
      <w:r w:rsidRPr="00911526">
        <w:rPr>
          <w:rFonts w:ascii="GHEA Grapalat" w:hAnsi="GHEA Grapalat"/>
          <w:sz w:val="22"/>
        </w:rPr>
        <w:t xml:space="preserve"> Программный комплекс должен работать через WEB-интерфейс, с любого компьютера, без дополнительного программного обеспечения. Для доступа к программному обеспечению необходимо войти в систему через веб-браузер по статической ссылке, используя имя пользователя и пароль.</w:t>
      </w:r>
    </w:p>
    <w:p w:rsidR="006477DF" w:rsidRPr="00911526" w:rsidRDefault="006477DF" w:rsidP="006477DF">
      <w:pPr>
        <w:rPr>
          <w:rFonts w:ascii="GHEA Grapalat" w:hAnsi="GHEA Grapalat"/>
          <w:sz w:val="22"/>
        </w:rPr>
      </w:pPr>
      <w:r w:rsidRPr="00911526">
        <w:rPr>
          <w:rFonts w:ascii="GHEA Grapalat" w:hAnsi="GHEA Grapalat"/>
          <w:sz w:val="22"/>
        </w:rPr>
        <w:t xml:space="preserve"> Программная система должна иметь:</w:t>
      </w:r>
    </w:p>
    <w:p w:rsidR="006477DF" w:rsidRPr="00D83DDB" w:rsidRDefault="006477DF" w:rsidP="006477DF">
      <w:pPr>
        <w:jc w:val="both"/>
        <w:rPr>
          <w:rFonts w:ascii="GHEA Grapalat" w:hAnsi="GHEA Grapalat"/>
          <w:sz w:val="22"/>
        </w:rPr>
      </w:pPr>
      <w:r w:rsidRPr="00911526">
        <w:rPr>
          <w:rFonts w:ascii="GHEA Grapalat" w:hAnsi="GHEA Grapalat"/>
          <w:sz w:val="22"/>
        </w:rPr>
        <w:t>-</w:t>
      </w:r>
      <w:r w:rsidRPr="00D83DDB">
        <w:rPr>
          <w:rFonts w:ascii="GHEA Grapalat" w:hAnsi="GHEA Grapalat"/>
          <w:sz w:val="22"/>
        </w:rPr>
        <w:t xml:space="preserve"> Возможность регистрировать пользователей</w:t>
      </w:r>
    </w:p>
    <w:p w:rsidR="006477DF" w:rsidRDefault="006477DF" w:rsidP="006477DF">
      <w:pPr>
        <w:rPr>
          <w:rFonts w:ascii="GHEA Grapalat" w:hAnsi="GHEA Grapalat"/>
          <w:sz w:val="22"/>
        </w:rPr>
      </w:pPr>
      <w:r w:rsidRPr="00911526">
        <w:rPr>
          <w:rFonts w:ascii="GHEA Grapalat" w:hAnsi="GHEA Grapalat"/>
          <w:sz w:val="22"/>
        </w:rPr>
        <w:t xml:space="preserve">- </w:t>
      </w:r>
      <w:r w:rsidRPr="00D83DDB">
        <w:rPr>
          <w:rFonts w:ascii="GHEA Grapalat" w:hAnsi="GHEA Grapalat"/>
          <w:sz w:val="22"/>
        </w:rPr>
        <w:t>Увеличить или ограничить права пользователей на использование функций программного обеспечения</w:t>
      </w:r>
      <w:r w:rsidRPr="00911526">
        <w:rPr>
          <w:rFonts w:ascii="GHEA Grapalat" w:hAnsi="GHEA Grapalat"/>
          <w:sz w:val="22"/>
        </w:rPr>
        <w:t xml:space="preserve"> </w:t>
      </w:r>
    </w:p>
    <w:p w:rsidR="006477DF" w:rsidRPr="00911526" w:rsidRDefault="006477DF" w:rsidP="006477DF">
      <w:pPr>
        <w:rPr>
          <w:rFonts w:ascii="GHEA Grapalat" w:hAnsi="GHEA Grapalat"/>
          <w:sz w:val="22"/>
        </w:rPr>
      </w:pPr>
      <w:r w:rsidRPr="00911526">
        <w:rPr>
          <w:rFonts w:ascii="GHEA Grapalat" w:hAnsi="GHEA Grapalat"/>
          <w:sz w:val="22"/>
        </w:rPr>
        <w:t xml:space="preserve">- </w:t>
      </w:r>
      <w:r w:rsidRPr="00D83DDB">
        <w:rPr>
          <w:rFonts w:ascii="GHEA Grapalat" w:hAnsi="GHEA Grapalat"/>
          <w:sz w:val="22"/>
        </w:rPr>
        <w:t>Замена паролей пользователей</w:t>
      </w:r>
    </w:p>
    <w:p w:rsidR="006477DF" w:rsidRPr="00911526" w:rsidRDefault="006477DF" w:rsidP="006477DF">
      <w:pPr>
        <w:rPr>
          <w:rFonts w:ascii="GHEA Grapalat" w:hAnsi="GHEA Grapalat"/>
          <w:sz w:val="22"/>
        </w:rPr>
      </w:pPr>
      <w:r w:rsidRPr="00911526">
        <w:rPr>
          <w:rFonts w:ascii="GHEA Grapalat" w:hAnsi="GHEA Grapalat"/>
          <w:sz w:val="22"/>
        </w:rPr>
        <w:t xml:space="preserve">- </w:t>
      </w:r>
      <w:r w:rsidRPr="00D83DDB">
        <w:rPr>
          <w:rFonts w:ascii="GHEA Grapalat" w:hAnsi="GHEA Grapalat"/>
          <w:sz w:val="22"/>
        </w:rPr>
        <w:t>Приостановление и активация учетной записи пользователя</w:t>
      </w:r>
    </w:p>
    <w:p w:rsidR="006477DF" w:rsidRPr="00911526" w:rsidRDefault="006477DF" w:rsidP="006477DF">
      <w:pPr>
        <w:rPr>
          <w:rFonts w:ascii="GHEA Grapalat" w:hAnsi="GHEA Grapalat"/>
          <w:sz w:val="22"/>
        </w:rPr>
      </w:pPr>
      <w:r w:rsidRPr="00911526">
        <w:rPr>
          <w:rFonts w:ascii="GHEA Grapalat" w:hAnsi="GHEA Grapalat"/>
          <w:sz w:val="22"/>
        </w:rPr>
        <w:t>- централизованная база данных</w:t>
      </w:r>
    </w:p>
    <w:p w:rsidR="006477DF" w:rsidRPr="00911526" w:rsidRDefault="006477DF" w:rsidP="006477DF">
      <w:pPr>
        <w:jc w:val="both"/>
        <w:rPr>
          <w:rFonts w:ascii="GHEA Grapalat" w:hAnsi="GHEA Grapalat"/>
          <w:sz w:val="22"/>
        </w:rPr>
      </w:pPr>
      <w:r w:rsidRPr="00911526">
        <w:rPr>
          <w:rFonts w:ascii="GHEA Grapalat" w:hAnsi="GHEA Grapalat"/>
          <w:sz w:val="22"/>
        </w:rPr>
        <w:t xml:space="preserve">- </w:t>
      </w:r>
      <w:r w:rsidRPr="00D83DDB">
        <w:rPr>
          <w:rFonts w:ascii="GHEA Grapalat" w:hAnsi="GHEA Grapalat"/>
          <w:sz w:val="22"/>
        </w:rPr>
        <w:t>Создание структуры организации: отделы, группы и т. Д.</w:t>
      </w:r>
    </w:p>
    <w:p w:rsidR="006477DF" w:rsidRPr="00D83DDB" w:rsidRDefault="006477DF" w:rsidP="006477DF">
      <w:pPr>
        <w:jc w:val="both"/>
        <w:rPr>
          <w:rFonts w:ascii="GHEA Grapalat" w:hAnsi="GHEA Grapalat"/>
          <w:sz w:val="22"/>
        </w:rPr>
      </w:pPr>
      <w:r w:rsidRPr="00911526">
        <w:rPr>
          <w:rFonts w:ascii="GHEA Grapalat" w:hAnsi="GHEA Grapalat"/>
          <w:sz w:val="22"/>
        </w:rPr>
        <w:lastRenderedPageBreak/>
        <w:t xml:space="preserve">- </w:t>
      </w:r>
      <w:r w:rsidRPr="00D83DDB">
        <w:rPr>
          <w:rFonts w:ascii="GHEA Grapalat" w:hAnsi="GHEA Grapalat"/>
          <w:sz w:val="22"/>
        </w:rPr>
        <w:t>Возможность ввода данных сотрудников с  прикреплением файлов: Имя, Фамилия, паспортные данные, фото, отдел и др.</w:t>
      </w:r>
    </w:p>
    <w:p w:rsidR="006477DF" w:rsidRDefault="006477DF" w:rsidP="006477DF">
      <w:pPr>
        <w:rPr>
          <w:rFonts w:ascii="GHEA Grapalat" w:hAnsi="GHEA Grapalat"/>
          <w:sz w:val="22"/>
        </w:rPr>
      </w:pPr>
      <w:r w:rsidRPr="00911526">
        <w:rPr>
          <w:rFonts w:ascii="GHEA Grapalat" w:hAnsi="GHEA Grapalat"/>
          <w:sz w:val="22"/>
        </w:rPr>
        <w:t xml:space="preserve">- </w:t>
      </w:r>
      <w:r w:rsidRPr="00D83DDB">
        <w:rPr>
          <w:rFonts w:ascii="GHEA Grapalat" w:hAnsi="GHEA Grapalat"/>
          <w:sz w:val="22"/>
        </w:rPr>
        <w:t>Возможность прикрепить к сотрудникам индивидуальные RFID-карты</w:t>
      </w:r>
      <w:r w:rsidRPr="00911526">
        <w:rPr>
          <w:rFonts w:ascii="GHEA Grapalat" w:hAnsi="GHEA Grapalat"/>
          <w:sz w:val="22"/>
        </w:rPr>
        <w:t xml:space="preserve"> </w:t>
      </w:r>
    </w:p>
    <w:p w:rsidR="006477DF" w:rsidRPr="00D83DDB" w:rsidRDefault="006477DF" w:rsidP="006477DF">
      <w:pPr>
        <w:jc w:val="both"/>
        <w:rPr>
          <w:rFonts w:ascii="GHEA Grapalat" w:hAnsi="GHEA Grapalat"/>
          <w:sz w:val="22"/>
        </w:rPr>
      </w:pPr>
      <w:r w:rsidRPr="00911526">
        <w:rPr>
          <w:rFonts w:ascii="GHEA Grapalat" w:hAnsi="GHEA Grapalat"/>
          <w:sz w:val="22"/>
        </w:rPr>
        <w:t xml:space="preserve">- </w:t>
      </w:r>
      <w:r w:rsidRPr="00D83DDB">
        <w:rPr>
          <w:rFonts w:ascii="GHEA Grapalat" w:hAnsi="GHEA Grapalat"/>
          <w:sz w:val="22"/>
        </w:rPr>
        <w:t>Возможность записывать входы и выходы сотрудников по дате и времени суток.</w:t>
      </w:r>
    </w:p>
    <w:p w:rsidR="006477DF" w:rsidRPr="00D83DDB" w:rsidRDefault="006477DF" w:rsidP="006477DF">
      <w:pPr>
        <w:jc w:val="both"/>
        <w:rPr>
          <w:rFonts w:ascii="GHEA Grapalat" w:hAnsi="GHEA Grapalat"/>
          <w:sz w:val="22"/>
        </w:rPr>
      </w:pPr>
      <w:r w:rsidRPr="00911526">
        <w:rPr>
          <w:rFonts w:ascii="GHEA Grapalat" w:hAnsi="GHEA Grapalat"/>
          <w:sz w:val="22"/>
        </w:rPr>
        <w:t xml:space="preserve">- </w:t>
      </w:r>
      <w:r w:rsidRPr="00D83DDB">
        <w:rPr>
          <w:rFonts w:ascii="GHEA Grapalat" w:hAnsi="GHEA Grapalat"/>
          <w:sz w:val="22"/>
        </w:rPr>
        <w:t>Определение графиков работы сотрудников: фиксированные, плавающие, бесплатные и др.</w:t>
      </w:r>
    </w:p>
    <w:p w:rsidR="006477DF" w:rsidRPr="00D83DDB" w:rsidRDefault="006477DF" w:rsidP="006477DF">
      <w:pPr>
        <w:jc w:val="both"/>
        <w:rPr>
          <w:rFonts w:ascii="GHEA Grapalat" w:hAnsi="GHEA Grapalat"/>
          <w:sz w:val="22"/>
        </w:rPr>
      </w:pPr>
      <w:r w:rsidRPr="00911526">
        <w:rPr>
          <w:rFonts w:ascii="GHEA Grapalat" w:hAnsi="GHEA Grapalat"/>
          <w:sz w:val="22"/>
        </w:rPr>
        <w:t xml:space="preserve">- </w:t>
      </w:r>
      <w:r w:rsidRPr="00D83DDB">
        <w:rPr>
          <w:rFonts w:ascii="GHEA Grapalat" w:hAnsi="GHEA Grapalat"/>
          <w:sz w:val="22"/>
        </w:rPr>
        <w:t>автоматически рассчитывает количество часов, отработанных сотрудниками</w:t>
      </w:r>
    </w:p>
    <w:p w:rsidR="006477DF" w:rsidRPr="00D83DDB" w:rsidRDefault="006477DF" w:rsidP="006477DF">
      <w:pPr>
        <w:jc w:val="both"/>
        <w:rPr>
          <w:rFonts w:ascii="GHEA Grapalat" w:hAnsi="GHEA Grapalat"/>
          <w:sz w:val="22"/>
        </w:rPr>
      </w:pPr>
      <w:r w:rsidRPr="00911526">
        <w:rPr>
          <w:rFonts w:ascii="GHEA Grapalat" w:hAnsi="GHEA Grapalat"/>
          <w:sz w:val="22"/>
        </w:rPr>
        <w:t xml:space="preserve">- </w:t>
      </w:r>
      <w:r w:rsidRPr="00D83DDB">
        <w:rPr>
          <w:rFonts w:ascii="GHEA Grapalat" w:hAnsi="GHEA Grapalat"/>
          <w:sz w:val="22"/>
        </w:rPr>
        <w:t>Позволяет формировать отчеты за любой период և по любому сотруднику, при необходимости группируя по подразделениям / группам</w:t>
      </w:r>
    </w:p>
    <w:p w:rsidR="006477DF" w:rsidRDefault="006477DF" w:rsidP="006477DF">
      <w:pPr>
        <w:rPr>
          <w:rFonts w:ascii="GHEA Grapalat" w:hAnsi="GHEA Grapalat"/>
          <w:sz w:val="22"/>
        </w:rPr>
      </w:pPr>
      <w:r w:rsidRPr="00911526">
        <w:rPr>
          <w:rFonts w:ascii="GHEA Grapalat" w:hAnsi="GHEA Grapalat"/>
          <w:sz w:val="22"/>
        </w:rPr>
        <w:t xml:space="preserve">- </w:t>
      </w:r>
      <w:r w:rsidRPr="00D83DDB">
        <w:rPr>
          <w:rFonts w:ascii="GHEA Grapalat" w:hAnsi="GHEA Grapalat"/>
          <w:sz w:val="22"/>
        </w:rPr>
        <w:t>Доступ или запрет входа сотрудников</w:t>
      </w:r>
      <w:r w:rsidRPr="00911526">
        <w:rPr>
          <w:rFonts w:ascii="GHEA Grapalat" w:hAnsi="GHEA Grapalat"/>
          <w:sz w:val="22"/>
        </w:rPr>
        <w:t xml:space="preserve"> </w:t>
      </w:r>
    </w:p>
    <w:p w:rsidR="006477DF" w:rsidRDefault="006477DF" w:rsidP="006477DF">
      <w:pPr>
        <w:rPr>
          <w:rFonts w:ascii="GHEA Grapalat" w:hAnsi="GHEA Grapalat"/>
          <w:sz w:val="22"/>
        </w:rPr>
      </w:pPr>
    </w:p>
    <w:p w:rsidR="006477DF" w:rsidRPr="00911526" w:rsidRDefault="006477DF" w:rsidP="006477DF">
      <w:pPr>
        <w:rPr>
          <w:rFonts w:ascii="GHEA Grapalat" w:hAnsi="GHEA Grapalat"/>
          <w:sz w:val="22"/>
        </w:rPr>
      </w:pPr>
      <w:r w:rsidRPr="00911526">
        <w:rPr>
          <w:rFonts w:ascii="GHEA Grapalat" w:hAnsi="GHEA Grapalat"/>
          <w:sz w:val="22"/>
        </w:rPr>
        <w:t>Список отчетов включает, помимо прочего, следующие отчеты:</w:t>
      </w:r>
    </w:p>
    <w:p w:rsidR="006477DF" w:rsidRPr="00D83DDB" w:rsidRDefault="006477DF" w:rsidP="006477DF">
      <w:pPr>
        <w:jc w:val="both"/>
        <w:rPr>
          <w:rFonts w:ascii="GHEA Grapalat" w:hAnsi="GHEA Grapalat"/>
          <w:sz w:val="22"/>
        </w:rPr>
      </w:pPr>
      <w:r w:rsidRPr="00781748">
        <w:rPr>
          <w:rFonts w:ascii="GHEA Grapalat" w:hAnsi="GHEA Grapalat"/>
          <w:sz w:val="22"/>
        </w:rPr>
        <w:t>.</w:t>
      </w:r>
      <w:r w:rsidRPr="00D83DDB">
        <w:rPr>
          <w:rFonts w:ascii="GHEA Grapalat" w:hAnsi="GHEA Grapalat"/>
          <w:sz w:val="22"/>
        </w:rPr>
        <w:t xml:space="preserve"> Отчет  опаздываний и задержек</w:t>
      </w:r>
    </w:p>
    <w:p w:rsidR="006477DF" w:rsidRPr="00D83DDB" w:rsidRDefault="006477DF" w:rsidP="006477DF">
      <w:pPr>
        <w:jc w:val="both"/>
        <w:rPr>
          <w:rFonts w:ascii="GHEA Grapalat" w:hAnsi="GHEA Grapalat"/>
          <w:sz w:val="22"/>
        </w:rPr>
      </w:pPr>
      <w:r w:rsidRPr="00781748">
        <w:rPr>
          <w:rFonts w:ascii="GHEA Grapalat" w:hAnsi="GHEA Grapalat"/>
          <w:sz w:val="22"/>
        </w:rPr>
        <w:t>.</w:t>
      </w:r>
      <w:r w:rsidRPr="00D83DDB">
        <w:rPr>
          <w:rFonts w:ascii="GHEA Grapalat" w:hAnsi="GHEA Grapalat"/>
          <w:sz w:val="22"/>
        </w:rPr>
        <w:t xml:space="preserve"> Отчет о досрочном покидании рабочего места</w:t>
      </w:r>
    </w:p>
    <w:p w:rsidR="006477DF" w:rsidRPr="00D83DDB" w:rsidRDefault="006477DF" w:rsidP="006477DF">
      <w:pPr>
        <w:jc w:val="both"/>
        <w:rPr>
          <w:rFonts w:ascii="GHEA Grapalat" w:hAnsi="GHEA Grapalat"/>
          <w:sz w:val="22"/>
        </w:rPr>
      </w:pPr>
      <w:r w:rsidRPr="00781748">
        <w:rPr>
          <w:rFonts w:ascii="GHEA Grapalat" w:hAnsi="GHEA Grapalat"/>
          <w:sz w:val="22"/>
        </w:rPr>
        <w:t>.</w:t>
      </w:r>
      <w:r w:rsidRPr="00D83DDB">
        <w:rPr>
          <w:rFonts w:ascii="GHEA Grapalat" w:hAnsi="GHEA Grapalat"/>
          <w:sz w:val="22"/>
        </w:rPr>
        <w:t xml:space="preserve"> Отчет об отсутствии</w:t>
      </w:r>
    </w:p>
    <w:p w:rsidR="006477DF" w:rsidRPr="00D83DDB" w:rsidRDefault="006477DF" w:rsidP="006477DF">
      <w:pPr>
        <w:jc w:val="both"/>
        <w:rPr>
          <w:rFonts w:ascii="GHEA Grapalat" w:hAnsi="GHEA Grapalat"/>
          <w:sz w:val="22"/>
        </w:rPr>
      </w:pPr>
      <w:r w:rsidRPr="00781748">
        <w:rPr>
          <w:rFonts w:ascii="GHEA Grapalat" w:hAnsi="GHEA Grapalat"/>
          <w:sz w:val="22"/>
        </w:rPr>
        <w:t>.</w:t>
      </w:r>
      <w:r w:rsidRPr="00D83DDB">
        <w:rPr>
          <w:rFonts w:ascii="GHEA Grapalat" w:hAnsi="GHEA Grapalat"/>
          <w:sz w:val="22"/>
        </w:rPr>
        <w:t xml:space="preserve"> Отчет об отсутствующих записях</w:t>
      </w:r>
    </w:p>
    <w:p w:rsidR="006477DF" w:rsidRPr="00D83DDB" w:rsidRDefault="006477DF" w:rsidP="006477DF">
      <w:pPr>
        <w:jc w:val="both"/>
        <w:rPr>
          <w:rFonts w:ascii="GHEA Grapalat" w:hAnsi="GHEA Grapalat"/>
          <w:sz w:val="22"/>
        </w:rPr>
      </w:pPr>
      <w:r w:rsidRPr="00781748">
        <w:rPr>
          <w:rFonts w:ascii="GHEA Grapalat" w:hAnsi="GHEA Grapalat"/>
          <w:sz w:val="22"/>
        </w:rPr>
        <w:t>.</w:t>
      </w:r>
      <w:r w:rsidRPr="00D83DDB">
        <w:rPr>
          <w:rFonts w:ascii="GHEA Grapalat" w:hAnsi="GHEA Grapalat"/>
          <w:sz w:val="22"/>
        </w:rPr>
        <w:t xml:space="preserve"> Отчет о раннем посещении / позднем покидании рабочего места</w:t>
      </w:r>
    </w:p>
    <w:p w:rsidR="006477DF" w:rsidRPr="00D83DDB" w:rsidRDefault="006477DF" w:rsidP="006477DF">
      <w:pPr>
        <w:jc w:val="both"/>
        <w:rPr>
          <w:rFonts w:ascii="GHEA Grapalat" w:hAnsi="GHEA Grapalat"/>
          <w:sz w:val="22"/>
        </w:rPr>
      </w:pPr>
      <w:r w:rsidRPr="00781748">
        <w:rPr>
          <w:rFonts w:ascii="GHEA Grapalat" w:hAnsi="GHEA Grapalat"/>
          <w:sz w:val="22"/>
        </w:rPr>
        <w:t>.</w:t>
      </w:r>
      <w:r w:rsidRPr="00D83DDB">
        <w:rPr>
          <w:rFonts w:ascii="GHEA Grapalat" w:hAnsi="GHEA Grapalat"/>
          <w:sz w:val="22"/>
        </w:rPr>
        <w:t xml:space="preserve"> Отчет о рабочем времени (подробный и /или итоговый)</w:t>
      </w:r>
    </w:p>
    <w:p w:rsidR="006477DF" w:rsidRPr="00D83DDB" w:rsidRDefault="006477DF" w:rsidP="006477DF">
      <w:pPr>
        <w:jc w:val="both"/>
        <w:rPr>
          <w:rFonts w:ascii="GHEA Grapalat" w:hAnsi="GHEA Grapalat"/>
          <w:sz w:val="22"/>
        </w:rPr>
      </w:pPr>
      <w:r w:rsidRPr="00781748">
        <w:rPr>
          <w:rFonts w:ascii="GHEA Grapalat" w:hAnsi="GHEA Grapalat"/>
          <w:sz w:val="22"/>
        </w:rPr>
        <w:t>.</w:t>
      </w:r>
      <w:r w:rsidRPr="00D83DDB">
        <w:rPr>
          <w:rFonts w:ascii="GHEA Grapalat" w:hAnsi="GHEA Grapalat"/>
          <w:sz w:val="22"/>
        </w:rPr>
        <w:t xml:space="preserve"> Отчет обо всех входах / выходах</w:t>
      </w:r>
    </w:p>
    <w:p w:rsidR="006477DF" w:rsidRPr="00D83DDB" w:rsidRDefault="006477DF" w:rsidP="006477DF">
      <w:pPr>
        <w:rPr>
          <w:rFonts w:ascii="GHEA Grapalat" w:hAnsi="GHEA Grapalat"/>
          <w:sz w:val="22"/>
        </w:rPr>
      </w:pPr>
      <w:r>
        <w:rPr>
          <w:rFonts w:ascii="GHEA Grapalat" w:hAnsi="GHEA Grapalat"/>
          <w:sz w:val="22"/>
        </w:rPr>
        <w:t>.</w:t>
      </w:r>
      <w:r w:rsidRPr="00911526">
        <w:rPr>
          <w:rFonts w:ascii="GHEA Grapalat" w:hAnsi="GHEA Grapalat"/>
          <w:sz w:val="22"/>
        </w:rPr>
        <w:t xml:space="preserve"> </w:t>
      </w:r>
      <w:r w:rsidRPr="00D83DDB">
        <w:rPr>
          <w:rFonts w:ascii="GHEA Grapalat" w:hAnsi="GHEA Grapalat"/>
          <w:sz w:val="22"/>
        </w:rPr>
        <w:t>Отчет о фактически находящихся на рабочих местах сотрудников</w:t>
      </w:r>
    </w:p>
    <w:p w:rsidR="006477DF" w:rsidRDefault="006477DF" w:rsidP="006477DF">
      <w:pPr>
        <w:rPr>
          <w:rFonts w:ascii="GHEA Grapalat" w:hAnsi="GHEA Grapalat"/>
          <w:sz w:val="22"/>
        </w:rPr>
      </w:pPr>
    </w:p>
    <w:p w:rsidR="006477DF" w:rsidRPr="00D83DDB" w:rsidRDefault="006477DF" w:rsidP="006477DF">
      <w:pPr>
        <w:rPr>
          <w:rFonts w:ascii="GHEA Grapalat" w:hAnsi="GHEA Grapalat"/>
          <w:sz w:val="22"/>
        </w:rPr>
      </w:pPr>
      <w:r w:rsidRPr="005E4559">
        <w:rPr>
          <w:rFonts w:ascii="GHEA Grapalat" w:hAnsi="GHEA Grapalat"/>
          <w:sz w:val="22"/>
        </w:rPr>
        <w:t>Техническое обслуживание и глобальные изменения программного обеспечения, а также восстановление после сбоев программы будут выполняться Исполнителем.</w:t>
      </w:r>
    </w:p>
    <w:p w:rsidR="006477DF" w:rsidRDefault="006477DF" w:rsidP="006477DF">
      <w:pPr>
        <w:jc w:val="both"/>
        <w:rPr>
          <w:rFonts w:ascii="GHEA Grapalat" w:hAnsi="GHEA Grapalat"/>
          <w:sz w:val="22"/>
        </w:rPr>
      </w:pPr>
      <w:r w:rsidRPr="005E4559">
        <w:rPr>
          <w:rFonts w:ascii="GHEA Grapalat" w:hAnsi="GHEA Grapalat"/>
          <w:sz w:val="22"/>
        </w:rPr>
        <w:t>Исполнител</w:t>
      </w:r>
      <w:r>
        <w:rPr>
          <w:rFonts w:ascii="GHEA Grapalat" w:hAnsi="GHEA Grapalat"/>
          <w:sz w:val="22"/>
        </w:rPr>
        <w:t>ь должен выполнить т</w:t>
      </w:r>
      <w:r w:rsidRPr="003E5BD1">
        <w:rPr>
          <w:rFonts w:ascii="GHEA Grapalat" w:hAnsi="GHEA Grapalat"/>
          <w:sz w:val="22"/>
        </w:rPr>
        <w:t>естирование и обучение с</w:t>
      </w:r>
      <w:r>
        <w:rPr>
          <w:rFonts w:ascii="GHEA Grapalat" w:hAnsi="GHEA Grapalat"/>
          <w:sz w:val="22"/>
        </w:rPr>
        <w:t>истемы программного обеспечения.</w:t>
      </w:r>
    </w:p>
    <w:p w:rsidR="006477DF" w:rsidRPr="00D15AA4" w:rsidRDefault="006477DF" w:rsidP="006477DF">
      <w:pPr>
        <w:jc w:val="both"/>
        <w:rPr>
          <w:rFonts w:ascii="GHEA Grapalat" w:hAnsi="GHEA Grapalat"/>
          <w:sz w:val="22"/>
        </w:rPr>
      </w:pPr>
    </w:p>
    <w:p w:rsidR="006477DF" w:rsidRPr="00C46885" w:rsidRDefault="006477DF" w:rsidP="006477DF">
      <w:pPr>
        <w:jc w:val="both"/>
        <w:rPr>
          <w:rFonts w:ascii="GHEA Grapalat" w:hAnsi="GHEA Grapalat"/>
          <w:b/>
          <w:sz w:val="22"/>
        </w:rPr>
      </w:pPr>
      <w:r w:rsidRPr="00C46885">
        <w:rPr>
          <w:rFonts w:ascii="GHEA Grapalat" w:hAnsi="GHEA Grapalat"/>
          <w:b/>
          <w:sz w:val="22"/>
        </w:rPr>
        <w:t>Аппаратная часть (оборудование):</w:t>
      </w:r>
    </w:p>
    <w:p w:rsidR="006477DF" w:rsidRPr="00D83DDB" w:rsidRDefault="006477DF" w:rsidP="006477DF">
      <w:pPr>
        <w:jc w:val="both"/>
        <w:rPr>
          <w:rFonts w:ascii="GHEA Grapalat" w:hAnsi="GHEA Grapalat"/>
          <w:sz w:val="22"/>
        </w:rPr>
      </w:pPr>
      <w:r w:rsidRPr="00D83DDB">
        <w:rPr>
          <w:rFonts w:ascii="GHEA Grapalat" w:hAnsi="GHEA Grapalat"/>
          <w:sz w:val="22"/>
        </w:rPr>
        <w:t>Система  имеет аппаратную (оборудование)часть, которая должна обеспечивать бесперебойную работу программного обеспечения  и решать задачи поставленные  перед «системой».</w:t>
      </w:r>
    </w:p>
    <w:p w:rsidR="006477DF" w:rsidRPr="00781748" w:rsidRDefault="006477DF" w:rsidP="006477DF">
      <w:pPr>
        <w:jc w:val="both"/>
        <w:rPr>
          <w:rFonts w:ascii="GHEA Grapalat" w:hAnsi="GHEA Grapalat"/>
          <w:sz w:val="22"/>
        </w:rPr>
      </w:pPr>
      <w:r w:rsidRPr="00D83DDB">
        <w:rPr>
          <w:rFonts w:ascii="GHEA Grapalat" w:hAnsi="GHEA Grapalat"/>
          <w:sz w:val="22"/>
        </w:rPr>
        <w:t>Аппаратная система должна соответствовать как минимум следующим критериям:</w:t>
      </w:r>
    </w:p>
    <w:p w:rsidR="00015ABD" w:rsidRPr="005652CC" w:rsidRDefault="00015ABD" w:rsidP="00015ABD"/>
    <w:p w:rsidR="00015ABD" w:rsidRPr="005652CC" w:rsidRDefault="00015ABD" w:rsidP="00015ABD"/>
    <w:tbl>
      <w:tblPr>
        <w:tblW w:w="492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62"/>
        <w:gridCol w:w="2687"/>
        <w:gridCol w:w="10474"/>
      </w:tblGrid>
      <w:tr w:rsidR="00015ABD" w:rsidRPr="004F299E" w:rsidTr="006477DF">
        <w:trPr>
          <w:trHeight w:val="910"/>
        </w:trPr>
        <w:tc>
          <w:tcPr>
            <w:tcW w:w="1262" w:type="dxa"/>
            <w:vAlign w:val="center"/>
          </w:tcPr>
          <w:p w:rsidR="00015ABD" w:rsidRPr="00C571BE" w:rsidRDefault="00015ABD" w:rsidP="006477DF">
            <w:pPr>
              <w:jc w:val="center"/>
              <w:rPr>
                <w:rFonts w:ascii="GHEA Grapalat" w:hAnsi="GHEA Grapalat"/>
                <w:b/>
                <w:bCs/>
                <w:i/>
                <w:iCs/>
              </w:rPr>
            </w:pPr>
            <w:r>
              <w:rPr>
                <w:rFonts w:ascii="Arial Armenian" w:hAnsi="Arial Armenian" w:cs="Calibri"/>
                <w:color w:val="000000"/>
                <w:sz w:val="22"/>
                <w:szCs w:val="22"/>
              </w:rPr>
              <w:lastRenderedPageBreak/>
              <w:t>NN</w:t>
            </w:r>
          </w:p>
        </w:tc>
        <w:tc>
          <w:tcPr>
            <w:tcW w:w="2687" w:type="dxa"/>
            <w:vAlign w:val="center"/>
          </w:tcPr>
          <w:p w:rsidR="00015ABD" w:rsidRPr="00C571BE" w:rsidRDefault="005029F0" w:rsidP="006477DF">
            <w:pPr>
              <w:jc w:val="center"/>
              <w:rPr>
                <w:rFonts w:ascii="GHEA Grapalat" w:hAnsi="GHEA Grapalat"/>
                <w:b/>
                <w:bCs/>
                <w:i/>
                <w:iCs/>
              </w:rPr>
            </w:pPr>
            <w:r>
              <w:rPr>
                <w:rFonts w:ascii="Arial" w:hAnsi="Arial" w:cs="Arial"/>
                <w:b/>
                <w:bCs/>
              </w:rPr>
              <w:t>Наименование</w:t>
            </w:r>
          </w:p>
        </w:tc>
        <w:tc>
          <w:tcPr>
            <w:tcW w:w="10474" w:type="dxa"/>
            <w:vAlign w:val="center"/>
          </w:tcPr>
          <w:p w:rsidR="00015ABD" w:rsidRPr="00C571BE" w:rsidRDefault="00263F88" w:rsidP="006477DF">
            <w:pPr>
              <w:jc w:val="center"/>
              <w:rPr>
                <w:rFonts w:ascii="GHEA Grapalat" w:hAnsi="GHEA Grapalat"/>
                <w:b/>
                <w:bCs/>
                <w:i/>
                <w:iCs/>
              </w:rPr>
            </w:pPr>
            <w:r w:rsidRPr="00263F88">
              <w:rPr>
                <w:rFonts w:ascii="GHEA Grapalat" w:hAnsi="GHEA Grapalat"/>
                <w:b/>
                <w:bCs/>
                <w:i/>
                <w:iCs/>
              </w:rPr>
              <w:t>Техническая характеристика</w:t>
            </w:r>
          </w:p>
        </w:tc>
      </w:tr>
      <w:tr w:rsidR="006477DF" w:rsidRPr="005652CC" w:rsidTr="006477DF">
        <w:trPr>
          <w:trHeight w:val="1124"/>
        </w:trPr>
        <w:tc>
          <w:tcPr>
            <w:tcW w:w="1262" w:type="dxa"/>
            <w:vAlign w:val="center"/>
          </w:tcPr>
          <w:p w:rsidR="006477DF" w:rsidRPr="00C571BE" w:rsidRDefault="006477DF" w:rsidP="006477DF">
            <w:pPr>
              <w:pStyle w:val="ListParagraph"/>
              <w:numPr>
                <w:ilvl w:val="0"/>
                <w:numId w:val="36"/>
              </w:numPr>
              <w:ind w:left="205" w:firstLine="0"/>
              <w:jc w:val="center"/>
              <w:rPr>
                <w:rFonts w:ascii="GHEA Grapalat" w:hAnsi="GHEA Grapalat"/>
                <w:b/>
                <w:bCs/>
                <w:i/>
                <w:iCs/>
              </w:rPr>
            </w:pPr>
          </w:p>
        </w:tc>
        <w:tc>
          <w:tcPr>
            <w:tcW w:w="2687" w:type="dxa"/>
            <w:vAlign w:val="center"/>
          </w:tcPr>
          <w:p w:rsidR="006477DF" w:rsidRPr="00016695" w:rsidRDefault="006477DF" w:rsidP="006477DF">
            <w:pPr>
              <w:rPr>
                <w:rFonts w:ascii="GHEA Grapalat" w:hAnsi="GHEA Grapalat" w:cs="Arial"/>
                <w:sz w:val="20"/>
                <w:szCs w:val="22"/>
                <w:lang w:val="hy-AM"/>
              </w:rPr>
            </w:pPr>
            <w:r w:rsidRPr="003E5BD1">
              <w:rPr>
                <w:rFonts w:ascii="GHEA Grapalat" w:hAnsi="GHEA Grapalat" w:cs="Arial"/>
                <w:sz w:val="20"/>
                <w:szCs w:val="22"/>
              </w:rPr>
              <w:t>Устройство контроля времени SpeedFace M4</w:t>
            </w:r>
          </w:p>
        </w:tc>
        <w:tc>
          <w:tcPr>
            <w:tcW w:w="10474" w:type="dxa"/>
            <w:vAlign w:val="center"/>
          </w:tcPr>
          <w:p w:rsidR="006477DF" w:rsidRPr="003E5BD1" w:rsidRDefault="006477DF" w:rsidP="006477DF">
            <w:pPr>
              <w:rPr>
                <w:rFonts w:ascii="GHEA Grapalat" w:hAnsi="GHEA Grapalat" w:cs="Arial"/>
                <w:sz w:val="20"/>
                <w:szCs w:val="22"/>
              </w:rPr>
            </w:pPr>
            <w:r>
              <w:rPr>
                <w:rFonts w:ascii="GHEA Grapalat" w:hAnsi="GHEA Grapalat" w:cs="Arial"/>
                <w:sz w:val="20"/>
                <w:szCs w:val="22"/>
              </w:rPr>
              <w:t>Не менее</w:t>
            </w:r>
          </w:p>
          <w:p w:rsidR="006477DF" w:rsidRPr="003E5BD1" w:rsidRDefault="006477DF" w:rsidP="006477DF">
            <w:pPr>
              <w:rPr>
                <w:rFonts w:ascii="GHEA Grapalat" w:hAnsi="GHEA Grapalat" w:cs="Arial"/>
                <w:sz w:val="20"/>
                <w:szCs w:val="22"/>
                <w:lang w:val="hy-AM"/>
              </w:rPr>
            </w:pPr>
            <w:r w:rsidRPr="003E5BD1">
              <w:rPr>
                <w:rFonts w:ascii="GHEA Grapalat" w:hAnsi="GHEA Grapalat" w:cs="Arial"/>
                <w:sz w:val="20"/>
                <w:szCs w:val="22"/>
                <w:lang w:val="hy-AM"/>
              </w:rPr>
              <w:t>Сенсорный экран 5 дюймов</w:t>
            </w:r>
          </w:p>
          <w:p w:rsidR="006477DF" w:rsidRPr="003E5BD1" w:rsidRDefault="006477DF" w:rsidP="006477DF">
            <w:pPr>
              <w:rPr>
                <w:rFonts w:ascii="GHEA Grapalat" w:hAnsi="GHEA Grapalat" w:cs="Arial"/>
                <w:sz w:val="20"/>
                <w:szCs w:val="22"/>
                <w:lang w:val="hy-AM"/>
              </w:rPr>
            </w:pPr>
            <w:r w:rsidRPr="003E5BD1">
              <w:rPr>
                <w:rFonts w:ascii="GHEA Grapalat" w:hAnsi="GHEA Grapalat" w:cs="Arial"/>
                <w:sz w:val="20"/>
                <w:szCs w:val="22"/>
                <w:lang w:val="hy-AM"/>
              </w:rPr>
              <w:t>Вместимость забоя 6000</w:t>
            </w:r>
          </w:p>
          <w:p w:rsidR="006477DF" w:rsidRPr="003E5BD1" w:rsidRDefault="006477DF" w:rsidP="006477DF">
            <w:pPr>
              <w:rPr>
                <w:rFonts w:ascii="GHEA Grapalat" w:hAnsi="GHEA Grapalat" w:cs="Arial"/>
                <w:sz w:val="20"/>
                <w:szCs w:val="22"/>
                <w:lang w:val="hy-AM"/>
              </w:rPr>
            </w:pPr>
            <w:r w:rsidRPr="003E5BD1">
              <w:rPr>
                <w:rFonts w:ascii="GHEA Grapalat" w:hAnsi="GHEA Grapalat" w:cs="Arial"/>
                <w:sz w:val="20"/>
                <w:szCs w:val="22"/>
                <w:lang w:val="hy-AM"/>
              </w:rPr>
              <w:t>Вместимость пальмы 3000</w:t>
            </w:r>
          </w:p>
          <w:p w:rsidR="006477DF" w:rsidRPr="003E5BD1" w:rsidRDefault="006477DF" w:rsidP="006477DF">
            <w:pPr>
              <w:rPr>
                <w:rFonts w:ascii="GHEA Grapalat" w:hAnsi="GHEA Grapalat" w:cs="Arial"/>
                <w:sz w:val="20"/>
                <w:szCs w:val="22"/>
                <w:lang w:val="hy-AM"/>
              </w:rPr>
            </w:pPr>
            <w:r w:rsidRPr="003E5BD1">
              <w:rPr>
                <w:rFonts w:ascii="GHEA Grapalat" w:hAnsi="GHEA Grapalat" w:cs="Arial"/>
                <w:sz w:val="20"/>
                <w:szCs w:val="22"/>
                <w:lang w:val="hy-AM"/>
              </w:rPr>
              <w:t>Емкость карты 10000</w:t>
            </w:r>
          </w:p>
          <w:p w:rsidR="006477DF" w:rsidRPr="003E5BD1" w:rsidRDefault="006477DF" w:rsidP="006477DF">
            <w:pPr>
              <w:rPr>
                <w:rFonts w:ascii="GHEA Grapalat" w:hAnsi="GHEA Grapalat" w:cs="Arial"/>
                <w:sz w:val="20"/>
                <w:szCs w:val="22"/>
                <w:lang w:val="hy-AM"/>
              </w:rPr>
            </w:pPr>
            <w:r w:rsidRPr="003E5BD1">
              <w:rPr>
                <w:rFonts w:ascii="GHEA Grapalat" w:hAnsi="GHEA Grapalat" w:cs="Arial"/>
                <w:sz w:val="20"/>
                <w:szCs w:val="22"/>
                <w:lang w:val="hy-AM"/>
              </w:rPr>
              <w:t>Количество сохраненных событий: 200 000</w:t>
            </w:r>
          </w:p>
          <w:p w:rsidR="006477DF" w:rsidRPr="003E5BD1" w:rsidRDefault="006477DF" w:rsidP="006477DF">
            <w:pPr>
              <w:rPr>
                <w:rFonts w:ascii="GHEA Grapalat" w:hAnsi="GHEA Grapalat" w:cs="Arial"/>
                <w:sz w:val="20"/>
                <w:szCs w:val="22"/>
                <w:lang w:val="hy-AM"/>
              </w:rPr>
            </w:pPr>
            <w:r w:rsidRPr="003E5BD1">
              <w:rPr>
                <w:rFonts w:ascii="GHEA Grapalat" w:hAnsi="GHEA Grapalat" w:cs="Arial"/>
                <w:sz w:val="20"/>
                <w:szCs w:val="22"/>
                <w:lang w:val="hy-AM"/>
              </w:rPr>
              <w:t>Функции ID-карта, ADMS, DNS, доступ T9, летнее время, камера, 9-значный идентификатор пользователя, предварительный контроль доступа, группы, праздники, косвенный возврат, запрос записи, сигнализация аварийного переключения, планировщик вызовов, POE</w:t>
            </w:r>
          </w:p>
          <w:p w:rsidR="006477DF" w:rsidRPr="003E5BD1" w:rsidRDefault="006477DF" w:rsidP="006477DF">
            <w:pPr>
              <w:rPr>
                <w:rFonts w:ascii="GHEA Grapalat" w:hAnsi="GHEA Grapalat" w:cs="Arial"/>
                <w:sz w:val="20"/>
                <w:szCs w:val="22"/>
                <w:lang w:val="hy-AM"/>
              </w:rPr>
            </w:pPr>
            <w:r w:rsidRPr="003E5BD1">
              <w:rPr>
                <w:rFonts w:ascii="GHEA Grapalat" w:hAnsi="GHEA Grapalat" w:cs="Arial"/>
                <w:sz w:val="20"/>
                <w:szCs w:val="22"/>
                <w:lang w:val="hy-AM"/>
              </w:rPr>
              <w:t>Связь TCP/IP, вход/выход Wiegand, RS485</w:t>
            </w:r>
          </w:p>
          <w:p w:rsidR="006477DF" w:rsidRPr="003E5BD1" w:rsidRDefault="006477DF" w:rsidP="006477DF">
            <w:pPr>
              <w:rPr>
                <w:rFonts w:ascii="GHEA Grapalat" w:hAnsi="GHEA Grapalat" w:cs="Arial"/>
                <w:sz w:val="20"/>
                <w:szCs w:val="22"/>
                <w:lang w:val="hy-AM"/>
              </w:rPr>
            </w:pPr>
            <w:r w:rsidRPr="003E5BD1">
              <w:rPr>
                <w:rFonts w:ascii="GHEA Grapalat" w:hAnsi="GHEA Grapalat" w:cs="Arial"/>
                <w:sz w:val="20"/>
                <w:szCs w:val="22"/>
                <w:lang w:val="hy-AM"/>
              </w:rPr>
              <w:t>Подключение электрического замка контроля доступа, датчика двери, кнопки выхода, выхода сигнализации и т. д. Вход</w:t>
            </w:r>
          </w:p>
          <w:p w:rsidR="006477DF" w:rsidRPr="003E5BD1" w:rsidRDefault="006477DF" w:rsidP="006477DF">
            <w:pPr>
              <w:rPr>
                <w:rFonts w:ascii="GHEA Grapalat" w:hAnsi="GHEA Grapalat" w:cs="Arial"/>
                <w:sz w:val="20"/>
                <w:szCs w:val="22"/>
                <w:lang w:val="hy-AM"/>
              </w:rPr>
            </w:pPr>
            <w:r w:rsidRPr="003E5BD1">
              <w:rPr>
                <w:rFonts w:ascii="GHEA Grapalat" w:hAnsi="GHEA Grapalat" w:cs="Arial"/>
                <w:sz w:val="20"/>
                <w:szCs w:val="22"/>
                <w:lang w:val="hy-AM"/>
              </w:rPr>
              <w:t>Степень защиты IP66</w:t>
            </w:r>
          </w:p>
          <w:p w:rsidR="006477DF" w:rsidRPr="003E5BD1" w:rsidRDefault="006477DF" w:rsidP="006477DF">
            <w:pPr>
              <w:rPr>
                <w:rFonts w:ascii="GHEA Grapalat" w:hAnsi="GHEA Grapalat" w:cs="Arial"/>
                <w:sz w:val="20"/>
                <w:szCs w:val="22"/>
                <w:lang w:val="hy-AM"/>
              </w:rPr>
            </w:pPr>
            <w:r w:rsidRPr="003E5BD1">
              <w:rPr>
                <w:rFonts w:ascii="GHEA Grapalat" w:hAnsi="GHEA Grapalat" w:cs="Arial"/>
                <w:sz w:val="20"/>
                <w:szCs w:val="22"/>
                <w:lang w:val="hy-AM"/>
              </w:rPr>
              <w:t>Напряжение источника питания: 12 В постоянного тока. Ток: Макс. 3А:</w:t>
            </w:r>
          </w:p>
          <w:p w:rsidR="006477DF" w:rsidRPr="003E5BD1" w:rsidRDefault="006477DF" w:rsidP="006477DF">
            <w:pPr>
              <w:rPr>
                <w:rFonts w:ascii="GHEA Grapalat" w:hAnsi="GHEA Grapalat" w:cs="Arial"/>
                <w:sz w:val="20"/>
                <w:szCs w:val="22"/>
                <w:lang w:val="hy-AM"/>
              </w:rPr>
            </w:pPr>
            <w:r w:rsidRPr="003E5BD1">
              <w:rPr>
                <w:rFonts w:ascii="GHEA Grapalat" w:hAnsi="GHEA Grapalat" w:cs="Arial"/>
                <w:sz w:val="20"/>
                <w:szCs w:val="22"/>
                <w:lang w:val="hy-AM"/>
              </w:rPr>
              <w:t>Допустимый диапазон влажности от 10% до 90%.</w:t>
            </w:r>
          </w:p>
          <w:p w:rsidR="006477DF" w:rsidRPr="003E5BD1" w:rsidRDefault="006477DF" w:rsidP="006477DF">
            <w:pPr>
              <w:rPr>
                <w:rFonts w:ascii="GHEA Grapalat" w:hAnsi="GHEA Grapalat" w:cs="Arial"/>
                <w:sz w:val="20"/>
                <w:szCs w:val="22"/>
                <w:lang w:val="hy-AM"/>
              </w:rPr>
            </w:pPr>
            <w:r w:rsidRPr="003E5BD1">
              <w:rPr>
                <w:rFonts w:ascii="GHEA Grapalat" w:hAnsi="GHEA Grapalat" w:cs="Arial"/>
                <w:sz w:val="20"/>
                <w:szCs w:val="22"/>
                <w:lang w:val="hy-AM"/>
              </w:rPr>
              <w:t>Рабочая температура от -30°C до 60°C</w:t>
            </w:r>
          </w:p>
          <w:p w:rsidR="006477DF" w:rsidRPr="00016695" w:rsidRDefault="006477DF" w:rsidP="006477DF">
            <w:pPr>
              <w:rPr>
                <w:rFonts w:ascii="GHEA Grapalat" w:hAnsi="GHEA Grapalat" w:cs="Arial"/>
                <w:sz w:val="20"/>
                <w:szCs w:val="22"/>
                <w:lang w:val="hy-AM"/>
              </w:rPr>
            </w:pPr>
            <w:r w:rsidRPr="003E5BD1">
              <w:rPr>
                <w:rFonts w:ascii="GHEA Grapalat" w:hAnsi="GHEA Grapalat" w:cs="Arial"/>
                <w:sz w:val="20"/>
                <w:szCs w:val="22"/>
                <w:lang w:val="hy-AM"/>
              </w:rPr>
              <w:t>Поддерживаемое программное обеспечение: ZKBioTime.</w:t>
            </w:r>
          </w:p>
        </w:tc>
      </w:tr>
      <w:tr w:rsidR="006477DF" w:rsidRPr="004112BF" w:rsidTr="006477DF">
        <w:trPr>
          <w:trHeight w:val="354"/>
        </w:trPr>
        <w:tc>
          <w:tcPr>
            <w:tcW w:w="1262" w:type="dxa"/>
            <w:vAlign w:val="center"/>
          </w:tcPr>
          <w:p w:rsidR="006477DF" w:rsidRPr="00C571BE" w:rsidRDefault="006477DF" w:rsidP="006477DF">
            <w:pPr>
              <w:pStyle w:val="ListParagraph"/>
              <w:numPr>
                <w:ilvl w:val="0"/>
                <w:numId w:val="36"/>
              </w:numPr>
              <w:jc w:val="center"/>
              <w:rPr>
                <w:rFonts w:ascii="GHEA Grapalat" w:hAnsi="GHEA Grapalat"/>
                <w:b/>
                <w:bCs/>
                <w:i/>
                <w:iCs/>
              </w:rPr>
            </w:pPr>
          </w:p>
        </w:tc>
        <w:tc>
          <w:tcPr>
            <w:tcW w:w="2687" w:type="dxa"/>
            <w:vAlign w:val="center"/>
          </w:tcPr>
          <w:p w:rsidR="006477DF" w:rsidRPr="00576A86" w:rsidRDefault="006477DF" w:rsidP="006477DF">
            <w:pPr>
              <w:rPr>
                <w:rFonts w:ascii="GHEA Grapalat" w:hAnsi="GHEA Grapalat" w:cs="Arial"/>
                <w:sz w:val="20"/>
                <w:szCs w:val="22"/>
              </w:rPr>
            </w:pPr>
            <w:r>
              <w:rPr>
                <w:rFonts w:ascii="GHEA Grapalat" w:hAnsi="GHEA Grapalat" w:cs="Arial"/>
                <w:sz w:val="20"/>
                <w:szCs w:val="22"/>
              </w:rPr>
              <w:t>П</w:t>
            </w:r>
            <w:r w:rsidRPr="003E5BD1">
              <w:rPr>
                <w:rFonts w:ascii="GHEA Grapalat" w:hAnsi="GHEA Grapalat" w:cs="Arial"/>
                <w:sz w:val="20"/>
                <w:szCs w:val="22"/>
              </w:rPr>
              <w:t>рограммное обеспечение</w:t>
            </w:r>
          </w:p>
        </w:tc>
        <w:tc>
          <w:tcPr>
            <w:tcW w:w="10474" w:type="dxa"/>
            <w:vAlign w:val="center"/>
          </w:tcPr>
          <w:p w:rsidR="006477DF" w:rsidRPr="003E5BD1" w:rsidRDefault="006477DF" w:rsidP="006477DF">
            <w:pPr>
              <w:rPr>
                <w:rFonts w:ascii="GHEA Grapalat" w:hAnsi="GHEA Grapalat" w:cs="Arial"/>
                <w:sz w:val="20"/>
                <w:szCs w:val="22"/>
                <w:lang w:val="hy-AM"/>
              </w:rPr>
            </w:pPr>
            <w:r w:rsidRPr="003E5BD1">
              <w:rPr>
                <w:rFonts w:ascii="GHEA Grapalat" w:hAnsi="GHEA Grapalat" w:cs="Arial"/>
                <w:sz w:val="20"/>
                <w:szCs w:val="22"/>
                <w:lang w:val="hy-AM"/>
              </w:rPr>
              <w:t>Идентификация: отпечаток пальца/лицо/ладонь/RFID/пин-код</w:t>
            </w:r>
          </w:p>
          <w:p w:rsidR="006477DF" w:rsidRPr="003E5BD1" w:rsidRDefault="006477DF" w:rsidP="006477DF">
            <w:pPr>
              <w:rPr>
                <w:rFonts w:ascii="GHEA Grapalat" w:hAnsi="GHEA Grapalat" w:cs="Arial"/>
                <w:sz w:val="20"/>
                <w:szCs w:val="22"/>
                <w:lang w:val="hy-AM"/>
              </w:rPr>
            </w:pPr>
            <w:r w:rsidRPr="003E5BD1">
              <w:rPr>
                <w:rFonts w:ascii="GHEA Grapalat" w:hAnsi="GHEA Grapalat" w:cs="Arial"/>
                <w:sz w:val="20"/>
                <w:szCs w:val="22"/>
                <w:lang w:val="hy-AM"/>
              </w:rPr>
              <w:t>Макс. Поддерживается 500 устройств</w:t>
            </w:r>
          </w:p>
          <w:p w:rsidR="006477DF" w:rsidRPr="003E5BD1" w:rsidRDefault="006477DF" w:rsidP="006477DF">
            <w:pPr>
              <w:rPr>
                <w:rFonts w:ascii="GHEA Grapalat" w:hAnsi="GHEA Grapalat" w:cs="Arial"/>
                <w:sz w:val="20"/>
                <w:szCs w:val="22"/>
                <w:lang w:val="hy-AM"/>
              </w:rPr>
            </w:pPr>
            <w:r w:rsidRPr="003E5BD1">
              <w:rPr>
                <w:rFonts w:ascii="GHEA Grapalat" w:hAnsi="GHEA Grapalat" w:cs="Arial"/>
                <w:sz w:val="20"/>
                <w:szCs w:val="22"/>
                <w:lang w:val="hy-AM"/>
              </w:rPr>
              <w:t>База данных: PostgreSQL (по умолчанию), MSSQLServer2005/2008/2012/2014/2016/2017/2019, MySQL 7.0 или выше,</w:t>
            </w:r>
          </w:p>
          <w:p w:rsidR="006477DF" w:rsidRPr="003E5BD1" w:rsidRDefault="006477DF" w:rsidP="006477DF">
            <w:pPr>
              <w:rPr>
                <w:rFonts w:ascii="GHEA Grapalat" w:hAnsi="GHEA Grapalat" w:cs="Arial"/>
                <w:sz w:val="20"/>
                <w:szCs w:val="22"/>
                <w:lang w:val="hy-AM"/>
              </w:rPr>
            </w:pPr>
            <w:r w:rsidRPr="003E5BD1">
              <w:rPr>
                <w:rFonts w:ascii="GHEA Grapalat" w:hAnsi="GHEA Grapalat" w:cs="Arial"/>
                <w:sz w:val="20"/>
                <w:szCs w:val="22"/>
                <w:lang w:val="hy-AM"/>
              </w:rPr>
              <w:t>Оракул 19с:</w:t>
            </w:r>
          </w:p>
          <w:p w:rsidR="006477DF" w:rsidRPr="003E5BD1" w:rsidRDefault="006477DF" w:rsidP="006477DF">
            <w:pPr>
              <w:rPr>
                <w:rFonts w:ascii="GHEA Grapalat" w:hAnsi="GHEA Grapalat" w:cs="Arial"/>
                <w:sz w:val="20"/>
                <w:szCs w:val="22"/>
                <w:lang w:val="hy-AM"/>
              </w:rPr>
            </w:pPr>
            <w:r w:rsidRPr="003E5BD1">
              <w:rPr>
                <w:rFonts w:ascii="GHEA Grapalat" w:hAnsi="GHEA Grapalat" w:cs="Arial"/>
                <w:sz w:val="20"/>
                <w:szCs w:val="22"/>
                <w:lang w:val="hy-AM"/>
              </w:rPr>
              <w:t>Поддерживаемые ОС Windows Server (только 64-разрядная версия), Windows Server 2008/2008 R2/2012/2012 R2/2016/2019/2022,</w:t>
            </w:r>
          </w:p>
          <w:p w:rsidR="006477DF" w:rsidRPr="003E5BD1" w:rsidRDefault="006477DF" w:rsidP="006477DF">
            <w:pPr>
              <w:rPr>
                <w:rFonts w:ascii="GHEA Grapalat" w:hAnsi="GHEA Grapalat" w:cs="Arial"/>
                <w:sz w:val="20"/>
                <w:szCs w:val="22"/>
                <w:lang w:val="hy-AM"/>
              </w:rPr>
            </w:pPr>
            <w:r w:rsidRPr="003E5BD1">
              <w:rPr>
                <w:rFonts w:ascii="GHEA Grapalat" w:hAnsi="GHEA Grapalat" w:cs="Arial"/>
                <w:sz w:val="20"/>
                <w:szCs w:val="22"/>
                <w:lang w:val="hy-AM"/>
              </w:rPr>
              <w:t>Windows 8/8.1/10/11</w:t>
            </w:r>
          </w:p>
          <w:p w:rsidR="006477DF" w:rsidRPr="0072756B" w:rsidRDefault="006477DF" w:rsidP="006477DF">
            <w:pPr>
              <w:rPr>
                <w:rFonts w:ascii="GHEA Grapalat" w:hAnsi="GHEA Grapalat" w:cs="Arial"/>
                <w:sz w:val="20"/>
                <w:szCs w:val="22"/>
                <w:lang w:val="hy-AM"/>
              </w:rPr>
            </w:pPr>
            <w:r w:rsidRPr="003E5BD1">
              <w:rPr>
                <w:rFonts w:ascii="GHEA Grapalat" w:hAnsi="GHEA Grapalat" w:cs="Arial"/>
                <w:sz w:val="20"/>
                <w:szCs w:val="22"/>
                <w:lang w:val="hy-AM"/>
              </w:rPr>
              <w:t>Рекомендуемые браузеры Chrome 33+ / IE 11+ / Firefox 27+</w:t>
            </w:r>
          </w:p>
        </w:tc>
      </w:tr>
      <w:tr w:rsidR="006477DF" w:rsidRPr="005652CC" w:rsidTr="006477DF">
        <w:trPr>
          <w:trHeight w:val="354"/>
        </w:trPr>
        <w:tc>
          <w:tcPr>
            <w:tcW w:w="1262" w:type="dxa"/>
            <w:vAlign w:val="center"/>
          </w:tcPr>
          <w:p w:rsidR="006477DF" w:rsidRPr="004112BF" w:rsidRDefault="006477DF" w:rsidP="006477DF">
            <w:pPr>
              <w:pStyle w:val="ListParagraph"/>
              <w:numPr>
                <w:ilvl w:val="0"/>
                <w:numId w:val="36"/>
              </w:numPr>
              <w:jc w:val="center"/>
              <w:rPr>
                <w:rFonts w:ascii="GHEA Grapalat" w:hAnsi="GHEA Grapalat"/>
                <w:b/>
                <w:bCs/>
                <w:i/>
                <w:iCs/>
                <w:lang w:val="hy-AM"/>
              </w:rPr>
            </w:pPr>
          </w:p>
        </w:tc>
        <w:tc>
          <w:tcPr>
            <w:tcW w:w="2687" w:type="dxa"/>
          </w:tcPr>
          <w:p w:rsidR="006477DF" w:rsidRPr="00B96377" w:rsidRDefault="006477DF" w:rsidP="006477DF">
            <w:pPr>
              <w:tabs>
                <w:tab w:val="left" w:pos="6450"/>
              </w:tabs>
              <w:rPr>
                <w:rFonts w:ascii="GHEA Grapalat" w:hAnsi="GHEA Grapalat" w:cs="Arial"/>
                <w:sz w:val="20"/>
                <w:szCs w:val="22"/>
              </w:rPr>
            </w:pPr>
            <w:r w:rsidRPr="00B96377">
              <w:rPr>
                <w:rFonts w:ascii="GHEA Grapalat" w:hAnsi="GHEA Grapalat" w:cs="Arial"/>
                <w:sz w:val="20"/>
                <w:szCs w:val="22"/>
              </w:rPr>
              <w:t>Стержень</w:t>
            </w:r>
            <w:r>
              <w:rPr>
                <w:rFonts w:ascii="GHEA Grapalat" w:hAnsi="GHEA Grapalat" w:cs="Arial"/>
                <w:sz w:val="20"/>
                <w:szCs w:val="22"/>
              </w:rPr>
              <w:t xml:space="preserve"> </w:t>
            </w:r>
            <w:r>
              <w:t>у</w:t>
            </w:r>
            <w:r>
              <w:rPr>
                <w:rFonts w:ascii="GHEA Grapalat" w:hAnsi="GHEA Grapalat" w:cs="Arial"/>
                <w:sz w:val="20"/>
                <w:szCs w:val="22"/>
              </w:rPr>
              <w:t>стройства</w:t>
            </w:r>
            <w:r w:rsidRPr="00B96377">
              <w:rPr>
                <w:rFonts w:ascii="GHEA Grapalat" w:hAnsi="GHEA Grapalat" w:cs="Arial"/>
                <w:sz w:val="20"/>
                <w:szCs w:val="22"/>
              </w:rPr>
              <w:t xml:space="preserve"> управления</w:t>
            </w:r>
          </w:p>
        </w:tc>
        <w:tc>
          <w:tcPr>
            <w:tcW w:w="10474" w:type="dxa"/>
            <w:vAlign w:val="center"/>
          </w:tcPr>
          <w:p w:rsidR="006477DF" w:rsidRPr="0072756B" w:rsidRDefault="006477DF" w:rsidP="006477DF">
            <w:pPr>
              <w:rPr>
                <w:rFonts w:ascii="GHEA Grapalat" w:hAnsi="GHEA Grapalat" w:cs="Arial"/>
                <w:sz w:val="20"/>
                <w:szCs w:val="22"/>
                <w:lang w:val="hy-AM"/>
              </w:rPr>
            </w:pPr>
            <w:r w:rsidRPr="00B96377">
              <w:rPr>
                <w:rFonts w:ascii="GHEA Grapalat" w:hAnsi="GHEA Grapalat" w:cs="Arial"/>
                <w:sz w:val="20"/>
                <w:szCs w:val="22"/>
                <w:lang w:val="hy-AM"/>
              </w:rPr>
              <w:t>Специальн</w:t>
            </w:r>
            <w:r>
              <w:rPr>
                <w:rFonts w:ascii="GHEA Grapalat" w:hAnsi="GHEA Grapalat" w:cs="Arial"/>
                <w:sz w:val="20"/>
                <w:szCs w:val="22"/>
              </w:rPr>
              <w:t>ый</w:t>
            </w:r>
            <w:r w:rsidRPr="00B96377">
              <w:rPr>
                <w:rFonts w:ascii="GHEA Grapalat" w:hAnsi="GHEA Grapalat" w:cs="Arial"/>
                <w:sz w:val="20"/>
                <w:szCs w:val="22"/>
                <w:lang w:val="hy-AM"/>
              </w:rPr>
              <w:t xml:space="preserve"> алюминиев</w:t>
            </w:r>
            <w:r>
              <w:rPr>
                <w:rFonts w:ascii="GHEA Grapalat" w:hAnsi="GHEA Grapalat" w:cs="Arial"/>
                <w:sz w:val="20"/>
                <w:szCs w:val="22"/>
              </w:rPr>
              <w:t xml:space="preserve">уй </w:t>
            </w:r>
            <w:r w:rsidRPr="00B96377">
              <w:rPr>
                <w:rFonts w:ascii="GHEA Grapalat" w:hAnsi="GHEA Grapalat" w:cs="Arial"/>
                <w:sz w:val="20"/>
                <w:szCs w:val="22"/>
              </w:rPr>
              <w:t xml:space="preserve"> </w:t>
            </w:r>
            <w:r>
              <w:rPr>
                <w:rFonts w:ascii="GHEA Grapalat" w:hAnsi="GHEA Grapalat" w:cs="Arial"/>
                <w:sz w:val="20"/>
                <w:szCs w:val="22"/>
              </w:rPr>
              <w:t>с</w:t>
            </w:r>
            <w:r w:rsidRPr="00B96377">
              <w:rPr>
                <w:rFonts w:ascii="GHEA Grapalat" w:hAnsi="GHEA Grapalat" w:cs="Arial"/>
                <w:sz w:val="20"/>
                <w:szCs w:val="22"/>
              </w:rPr>
              <w:t>тержень</w:t>
            </w:r>
            <w:r>
              <w:rPr>
                <w:rFonts w:ascii="GHEA Grapalat" w:hAnsi="GHEA Grapalat" w:cs="Arial"/>
                <w:sz w:val="20"/>
                <w:szCs w:val="22"/>
              </w:rPr>
              <w:t xml:space="preserve"> </w:t>
            </w:r>
            <w:r w:rsidRPr="00B96377">
              <w:rPr>
                <w:rFonts w:ascii="GHEA Grapalat" w:hAnsi="GHEA Grapalat" w:cs="Arial"/>
                <w:sz w:val="20"/>
                <w:szCs w:val="22"/>
                <w:lang w:val="hy-AM"/>
              </w:rPr>
              <w:t xml:space="preserve"> для крепления устройства управления.</w:t>
            </w:r>
          </w:p>
        </w:tc>
      </w:tr>
      <w:tr w:rsidR="006477DF" w:rsidRPr="005652CC" w:rsidTr="006477DF">
        <w:trPr>
          <w:trHeight w:val="354"/>
        </w:trPr>
        <w:tc>
          <w:tcPr>
            <w:tcW w:w="1262" w:type="dxa"/>
            <w:vAlign w:val="center"/>
          </w:tcPr>
          <w:p w:rsidR="006477DF" w:rsidRPr="00C571BE" w:rsidRDefault="006477DF" w:rsidP="006477DF">
            <w:pPr>
              <w:pStyle w:val="ListParagraph"/>
              <w:numPr>
                <w:ilvl w:val="0"/>
                <w:numId w:val="36"/>
              </w:numPr>
              <w:jc w:val="center"/>
              <w:rPr>
                <w:rFonts w:ascii="GHEA Grapalat" w:hAnsi="GHEA Grapalat"/>
                <w:b/>
                <w:bCs/>
                <w:i/>
                <w:iCs/>
              </w:rPr>
            </w:pPr>
          </w:p>
        </w:tc>
        <w:tc>
          <w:tcPr>
            <w:tcW w:w="2687" w:type="dxa"/>
          </w:tcPr>
          <w:p w:rsidR="006477DF" w:rsidRPr="00B04DAD" w:rsidRDefault="006477DF" w:rsidP="006477DF">
            <w:pPr>
              <w:tabs>
                <w:tab w:val="left" w:pos="6450"/>
              </w:tabs>
              <w:rPr>
                <w:rFonts w:ascii="GHEA Grapalat" w:hAnsi="GHEA Grapalat" w:cs="Arial"/>
                <w:sz w:val="20"/>
                <w:szCs w:val="22"/>
                <w:lang w:val="hy-AM"/>
              </w:rPr>
            </w:pPr>
            <w:r>
              <w:rPr>
                <w:rFonts w:ascii="GHEA Grapalat" w:hAnsi="GHEA Grapalat" w:cs="Arial"/>
                <w:sz w:val="20"/>
                <w:szCs w:val="22"/>
              </w:rPr>
              <w:t>Источник бесперебойного питания</w:t>
            </w:r>
          </w:p>
        </w:tc>
        <w:tc>
          <w:tcPr>
            <w:tcW w:w="10474" w:type="dxa"/>
            <w:vAlign w:val="center"/>
          </w:tcPr>
          <w:p w:rsidR="006477DF" w:rsidRPr="007D575F" w:rsidRDefault="006477DF" w:rsidP="006477DF">
            <w:pPr>
              <w:rPr>
                <w:rFonts w:ascii="GHEA Grapalat" w:hAnsi="GHEA Grapalat" w:cs="Arial"/>
                <w:sz w:val="20"/>
                <w:szCs w:val="22"/>
                <w:lang w:val="hy-AM"/>
              </w:rPr>
            </w:pPr>
            <w:r w:rsidRPr="00AA5CCE">
              <w:rPr>
                <w:rFonts w:ascii="GHEA Grapalat" w:hAnsi="GHEA Grapalat" w:cs="Arial"/>
                <w:sz w:val="20"/>
                <w:szCs w:val="22"/>
                <w:lang w:val="hy-AM"/>
              </w:rPr>
              <w:t>Не менее 12 В 6 А Источник бесперебойного питания 12 В, 6 А в пластиковом корпусе под АКБ 7 Ач Увх. 165-264 В переменного тока, УФ. 13,6 ± 0,2 В постоянного тока, 4 А (ном.)</w:t>
            </w:r>
          </w:p>
        </w:tc>
      </w:tr>
      <w:tr w:rsidR="006477DF" w:rsidRPr="004154A8" w:rsidTr="006477DF">
        <w:trPr>
          <w:trHeight w:val="3260"/>
        </w:trPr>
        <w:tc>
          <w:tcPr>
            <w:tcW w:w="1262" w:type="dxa"/>
            <w:vAlign w:val="center"/>
          </w:tcPr>
          <w:p w:rsidR="006477DF" w:rsidRPr="00C571BE" w:rsidRDefault="006477DF" w:rsidP="006477DF">
            <w:pPr>
              <w:pStyle w:val="ListParagraph"/>
              <w:numPr>
                <w:ilvl w:val="0"/>
                <w:numId w:val="36"/>
              </w:numPr>
              <w:jc w:val="center"/>
              <w:rPr>
                <w:rFonts w:ascii="GHEA Grapalat" w:hAnsi="GHEA Grapalat"/>
                <w:b/>
                <w:bCs/>
                <w:i/>
                <w:iCs/>
              </w:rPr>
            </w:pPr>
          </w:p>
        </w:tc>
        <w:tc>
          <w:tcPr>
            <w:tcW w:w="2687" w:type="dxa"/>
            <w:vAlign w:val="center"/>
          </w:tcPr>
          <w:p w:rsidR="006477DF" w:rsidRPr="00576A86" w:rsidRDefault="006477DF" w:rsidP="006477DF">
            <w:pPr>
              <w:rPr>
                <w:rFonts w:ascii="GHEA Grapalat" w:hAnsi="GHEA Grapalat" w:cs="Arial"/>
                <w:sz w:val="20"/>
                <w:szCs w:val="22"/>
              </w:rPr>
            </w:pPr>
            <w:r>
              <w:rPr>
                <w:rFonts w:ascii="GHEA Grapalat" w:hAnsi="GHEA Grapalat" w:cs="Arial"/>
                <w:sz w:val="20"/>
                <w:szCs w:val="22"/>
              </w:rPr>
              <w:t>Домофон и монитор</w:t>
            </w:r>
          </w:p>
        </w:tc>
        <w:tc>
          <w:tcPr>
            <w:tcW w:w="10474" w:type="dxa"/>
            <w:vAlign w:val="center"/>
          </w:tcPr>
          <w:p w:rsidR="006477DF" w:rsidRPr="00AA5CCE" w:rsidRDefault="006477DF" w:rsidP="006477DF">
            <w:pPr>
              <w:rPr>
                <w:rFonts w:ascii="GHEA Grapalat" w:hAnsi="GHEA Grapalat" w:cs="Arial"/>
                <w:sz w:val="20"/>
                <w:szCs w:val="22"/>
                <w:lang w:val="hy-AM"/>
              </w:rPr>
            </w:pPr>
            <w:r w:rsidRPr="00AA5CCE">
              <w:rPr>
                <w:rFonts w:ascii="GHEA Grapalat" w:hAnsi="GHEA Grapalat" w:cs="Arial"/>
                <w:sz w:val="20"/>
                <w:szCs w:val="22"/>
                <w:lang w:val="hy-AM"/>
              </w:rPr>
              <w:t>Не менее , широкоугольный объектив AHD1080P/2MP, 3,2 мм, ИК-фильтр, угол 148°</w:t>
            </w:r>
          </w:p>
          <w:p w:rsidR="006477DF" w:rsidRPr="00AA5CCE" w:rsidRDefault="006477DF" w:rsidP="006477DF">
            <w:pPr>
              <w:rPr>
                <w:rFonts w:ascii="GHEA Grapalat" w:hAnsi="GHEA Grapalat" w:cs="Arial"/>
                <w:sz w:val="20"/>
                <w:szCs w:val="22"/>
                <w:lang w:val="hy-AM"/>
              </w:rPr>
            </w:pPr>
            <w:r w:rsidRPr="00AA5CCE">
              <w:rPr>
                <w:rFonts w:ascii="GHEA Grapalat" w:hAnsi="GHEA Grapalat" w:cs="Arial"/>
                <w:sz w:val="20"/>
                <w:szCs w:val="22"/>
                <w:lang w:val="hy-AM"/>
              </w:rPr>
              <w:t>С ночным видением, инфракрасный светодиод 5 шт.</w:t>
            </w:r>
          </w:p>
          <w:p w:rsidR="006477DF" w:rsidRPr="00AA5CCE" w:rsidRDefault="006477DF" w:rsidP="006477DF">
            <w:pPr>
              <w:rPr>
                <w:rFonts w:ascii="GHEA Grapalat" w:hAnsi="GHEA Grapalat" w:cs="Arial"/>
                <w:sz w:val="20"/>
                <w:szCs w:val="22"/>
                <w:lang w:val="hy-AM"/>
              </w:rPr>
            </w:pPr>
            <w:r w:rsidRPr="00AA5CCE">
              <w:rPr>
                <w:rFonts w:ascii="GHEA Grapalat" w:hAnsi="GHEA Grapalat" w:cs="Arial"/>
                <w:sz w:val="20"/>
                <w:szCs w:val="22"/>
                <w:lang w:val="hy-AM"/>
              </w:rPr>
              <w:t>Подходит для различных электронных замков</w:t>
            </w:r>
          </w:p>
          <w:p w:rsidR="006477DF" w:rsidRPr="00AA5CCE" w:rsidRDefault="006477DF" w:rsidP="006477DF">
            <w:pPr>
              <w:rPr>
                <w:rFonts w:ascii="GHEA Grapalat" w:hAnsi="GHEA Grapalat" w:cs="Arial"/>
                <w:sz w:val="20"/>
                <w:szCs w:val="22"/>
                <w:lang w:val="hy-AM"/>
              </w:rPr>
            </w:pPr>
            <w:r w:rsidRPr="00AA5CCE">
              <w:rPr>
                <w:rFonts w:ascii="GHEA Grapalat" w:hAnsi="GHEA Grapalat" w:cs="Arial"/>
                <w:sz w:val="20"/>
                <w:szCs w:val="22"/>
                <w:lang w:val="hy-AM"/>
              </w:rPr>
              <w:t>Корпус из алюминиевого сплава + сигнал переключателя стеклянной опоры от 1080P-720P-CVBS</w:t>
            </w:r>
          </w:p>
          <w:p w:rsidR="006477DF" w:rsidRPr="00AA5CCE" w:rsidRDefault="006477DF" w:rsidP="006477DF">
            <w:pPr>
              <w:rPr>
                <w:rFonts w:ascii="GHEA Grapalat" w:hAnsi="GHEA Grapalat" w:cs="Arial"/>
                <w:sz w:val="20"/>
                <w:szCs w:val="22"/>
                <w:lang w:val="hy-AM"/>
              </w:rPr>
            </w:pPr>
            <w:r w:rsidRPr="00AA5CCE">
              <w:rPr>
                <w:rFonts w:ascii="GHEA Grapalat" w:hAnsi="GHEA Grapalat" w:cs="Arial"/>
                <w:sz w:val="20"/>
                <w:szCs w:val="22"/>
                <w:lang w:val="hy-AM"/>
              </w:rPr>
              <w:t>7-дюймовый сенсорный экран</w:t>
            </w:r>
          </w:p>
          <w:p w:rsidR="006477DF" w:rsidRPr="00AA5CCE" w:rsidRDefault="006477DF" w:rsidP="006477DF">
            <w:pPr>
              <w:rPr>
                <w:rFonts w:ascii="GHEA Grapalat" w:hAnsi="GHEA Grapalat" w:cs="Arial"/>
                <w:sz w:val="20"/>
                <w:szCs w:val="22"/>
                <w:lang w:val="hy-AM"/>
              </w:rPr>
            </w:pPr>
            <w:r w:rsidRPr="00AA5CCE">
              <w:rPr>
                <w:rFonts w:ascii="GHEA Grapalat" w:hAnsi="GHEA Grapalat" w:cs="Arial"/>
                <w:sz w:val="20"/>
                <w:szCs w:val="22"/>
                <w:lang w:val="hy-AM"/>
              </w:rPr>
              <w:t>Подключение Wi-Fi 2.4G к Интернету</w:t>
            </w:r>
          </w:p>
          <w:p w:rsidR="006477DF" w:rsidRPr="00AA5CCE" w:rsidRDefault="006477DF" w:rsidP="006477DF">
            <w:pPr>
              <w:rPr>
                <w:rFonts w:ascii="GHEA Grapalat" w:hAnsi="GHEA Grapalat" w:cs="Arial"/>
                <w:sz w:val="20"/>
                <w:szCs w:val="22"/>
                <w:lang w:val="hy-AM"/>
              </w:rPr>
            </w:pPr>
            <w:r w:rsidRPr="00AA5CCE">
              <w:rPr>
                <w:rFonts w:ascii="GHEA Grapalat" w:hAnsi="GHEA Grapalat" w:cs="Arial"/>
                <w:sz w:val="20"/>
                <w:szCs w:val="22"/>
                <w:lang w:val="hy-AM"/>
              </w:rPr>
              <w:t>Работа с приложением Туя</w:t>
            </w:r>
          </w:p>
          <w:p w:rsidR="006477DF" w:rsidRPr="00AA5CCE" w:rsidRDefault="006477DF" w:rsidP="006477DF">
            <w:pPr>
              <w:rPr>
                <w:rFonts w:ascii="GHEA Grapalat" w:hAnsi="GHEA Grapalat" w:cs="Arial"/>
                <w:sz w:val="20"/>
                <w:szCs w:val="22"/>
                <w:lang w:val="hy-AM"/>
              </w:rPr>
            </w:pPr>
            <w:r w:rsidRPr="00AA5CCE">
              <w:rPr>
                <w:rFonts w:ascii="GHEA Grapalat" w:hAnsi="GHEA Grapalat" w:cs="Arial"/>
                <w:sz w:val="20"/>
                <w:szCs w:val="22"/>
                <w:lang w:val="hy-AM"/>
              </w:rPr>
              <w:t>Видеовход AHD/TVI/CVI/CVBS</w:t>
            </w:r>
          </w:p>
          <w:p w:rsidR="006477DF" w:rsidRPr="00AA5CCE" w:rsidRDefault="006477DF" w:rsidP="006477DF">
            <w:pPr>
              <w:rPr>
                <w:rFonts w:ascii="GHEA Grapalat" w:hAnsi="GHEA Grapalat" w:cs="Arial"/>
                <w:sz w:val="20"/>
                <w:szCs w:val="22"/>
                <w:lang w:val="hy-AM"/>
              </w:rPr>
            </w:pPr>
            <w:r w:rsidRPr="00AA5CCE">
              <w:rPr>
                <w:rFonts w:ascii="GHEA Grapalat" w:hAnsi="GHEA Grapalat" w:cs="Arial"/>
                <w:sz w:val="20"/>
                <w:szCs w:val="22"/>
                <w:lang w:val="hy-AM"/>
              </w:rPr>
              <w:t>Поддержка SD-карты не менее 128 ГБ. Разговор/разблокировка/мониторинг/внутренние вызовы/передача вызовов. Фоторамка, часы и голосовое сообщение. Обнаружение движения с 4 каналами.</w:t>
            </w:r>
          </w:p>
          <w:p w:rsidR="006477DF" w:rsidRPr="00AA5CCE" w:rsidRDefault="006477DF" w:rsidP="006477DF">
            <w:pPr>
              <w:rPr>
                <w:rFonts w:ascii="GHEA Grapalat" w:hAnsi="GHEA Grapalat" w:cs="Arial"/>
                <w:sz w:val="20"/>
                <w:szCs w:val="22"/>
                <w:lang w:val="hy-AM"/>
              </w:rPr>
            </w:pPr>
            <w:r w:rsidRPr="00AA5CCE">
              <w:rPr>
                <w:rFonts w:ascii="GHEA Grapalat" w:hAnsi="GHEA Grapalat" w:cs="Arial"/>
                <w:sz w:val="20"/>
                <w:szCs w:val="22"/>
                <w:lang w:val="hy-AM"/>
              </w:rPr>
              <w:t>3 различных стиля меню на выбор</w:t>
            </w:r>
          </w:p>
          <w:p w:rsidR="006477DF" w:rsidRPr="0072756B" w:rsidRDefault="006477DF" w:rsidP="006477DF">
            <w:pPr>
              <w:rPr>
                <w:rFonts w:ascii="GHEA Grapalat" w:hAnsi="GHEA Grapalat" w:cs="Arial"/>
                <w:sz w:val="20"/>
                <w:szCs w:val="22"/>
                <w:lang w:val="hy-AM"/>
              </w:rPr>
            </w:pPr>
            <w:r w:rsidRPr="00AA5CCE">
              <w:rPr>
                <w:rFonts w:ascii="GHEA Grapalat" w:hAnsi="GHEA Grapalat" w:cs="Arial"/>
                <w:sz w:val="20"/>
                <w:szCs w:val="22"/>
                <w:lang w:val="hy-AM"/>
              </w:rPr>
              <w:t>Поддерживает 6 внутренних мониторов, 2 вызывные панели, 3 замка и 2 камеры/сигнализации АБС-пластик.</w:t>
            </w:r>
          </w:p>
        </w:tc>
      </w:tr>
      <w:tr w:rsidR="006477DF" w:rsidRPr="004154A8" w:rsidTr="006477DF">
        <w:trPr>
          <w:trHeight w:val="683"/>
        </w:trPr>
        <w:tc>
          <w:tcPr>
            <w:tcW w:w="1262" w:type="dxa"/>
            <w:vAlign w:val="center"/>
          </w:tcPr>
          <w:p w:rsidR="006477DF" w:rsidRPr="00C571BE" w:rsidRDefault="006477DF" w:rsidP="006477DF">
            <w:pPr>
              <w:pStyle w:val="ListParagraph"/>
              <w:numPr>
                <w:ilvl w:val="0"/>
                <w:numId w:val="36"/>
              </w:numPr>
              <w:jc w:val="center"/>
              <w:rPr>
                <w:rFonts w:ascii="GHEA Grapalat" w:hAnsi="GHEA Grapalat"/>
                <w:b/>
                <w:bCs/>
                <w:i/>
                <w:iCs/>
                <w:lang w:val="hy-AM"/>
              </w:rPr>
            </w:pPr>
          </w:p>
        </w:tc>
        <w:tc>
          <w:tcPr>
            <w:tcW w:w="2687" w:type="dxa"/>
            <w:vAlign w:val="center"/>
          </w:tcPr>
          <w:p w:rsidR="006477DF" w:rsidRPr="00576A86" w:rsidRDefault="006477DF" w:rsidP="006477DF">
            <w:pPr>
              <w:rPr>
                <w:rFonts w:ascii="GHEA Grapalat" w:hAnsi="GHEA Grapalat" w:cs="Arial"/>
                <w:sz w:val="20"/>
                <w:szCs w:val="22"/>
              </w:rPr>
            </w:pPr>
            <w:r>
              <w:rPr>
                <w:rFonts w:ascii="GHEA Grapalat" w:hAnsi="GHEA Grapalat" w:cs="Arial"/>
                <w:sz w:val="20"/>
                <w:szCs w:val="22"/>
              </w:rPr>
              <w:t>Источник стабильного питания</w:t>
            </w:r>
          </w:p>
        </w:tc>
        <w:tc>
          <w:tcPr>
            <w:tcW w:w="10474" w:type="dxa"/>
            <w:vAlign w:val="center"/>
          </w:tcPr>
          <w:p w:rsidR="006477DF" w:rsidRPr="0072756B" w:rsidRDefault="006477DF" w:rsidP="006477DF">
            <w:pPr>
              <w:jc w:val="both"/>
              <w:rPr>
                <w:rFonts w:ascii="GHEA Grapalat" w:hAnsi="GHEA Grapalat" w:cs="Arial"/>
                <w:sz w:val="20"/>
                <w:szCs w:val="22"/>
              </w:rPr>
            </w:pPr>
            <w:r w:rsidRPr="003D07C1">
              <w:rPr>
                <w:rFonts w:ascii="GHEA Grapalat" w:hAnsi="GHEA Grapalat" w:cs="Arial"/>
                <w:sz w:val="20"/>
                <w:szCs w:val="22"/>
              </w:rPr>
              <w:t>Стабильный источник питания не ниже IP67, напряжение 12 В, 1,5 А.</w:t>
            </w:r>
          </w:p>
        </w:tc>
      </w:tr>
      <w:tr w:rsidR="006477DF" w:rsidRPr="004154A8" w:rsidTr="006477DF">
        <w:trPr>
          <w:trHeight w:val="706"/>
        </w:trPr>
        <w:tc>
          <w:tcPr>
            <w:tcW w:w="1262" w:type="dxa"/>
            <w:vAlign w:val="center"/>
          </w:tcPr>
          <w:p w:rsidR="006477DF" w:rsidRPr="00C571BE" w:rsidRDefault="006477DF" w:rsidP="006477DF">
            <w:pPr>
              <w:pStyle w:val="ListParagraph"/>
              <w:numPr>
                <w:ilvl w:val="0"/>
                <w:numId w:val="36"/>
              </w:numPr>
              <w:jc w:val="center"/>
              <w:rPr>
                <w:rFonts w:ascii="GHEA Grapalat" w:hAnsi="GHEA Grapalat"/>
                <w:b/>
                <w:bCs/>
                <w:i/>
                <w:iCs/>
                <w:lang w:val="hy-AM"/>
              </w:rPr>
            </w:pPr>
          </w:p>
        </w:tc>
        <w:tc>
          <w:tcPr>
            <w:tcW w:w="2687" w:type="dxa"/>
            <w:vAlign w:val="center"/>
          </w:tcPr>
          <w:p w:rsidR="006477DF" w:rsidRPr="00576A86" w:rsidRDefault="006477DF" w:rsidP="006477DF">
            <w:pPr>
              <w:rPr>
                <w:rFonts w:ascii="GHEA Grapalat" w:hAnsi="GHEA Grapalat" w:cs="Arial"/>
                <w:sz w:val="20"/>
                <w:szCs w:val="22"/>
              </w:rPr>
            </w:pPr>
            <w:r w:rsidRPr="00897A1A">
              <w:rPr>
                <w:rFonts w:ascii="GHEA Grapalat" w:hAnsi="GHEA Grapalat" w:cs="Arial"/>
                <w:sz w:val="20"/>
                <w:szCs w:val="22"/>
              </w:rPr>
              <w:t>Кабель</w:t>
            </w:r>
          </w:p>
        </w:tc>
        <w:tc>
          <w:tcPr>
            <w:tcW w:w="10474" w:type="dxa"/>
            <w:vAlign w:val="center"/>
          </w:tcPr>
          <w:p w:rsidR="006477DF" w:rsidRPr="00AD6FDC" w:rsidRDefault="006477DF" w:rsidP="006477DF">
            <w:pPr>
              <w:jc w:val="both"/>
              <w:rPr>
                <w:rFonts w:ascii="GHEA Grapalat" w:hAnsi="GHEA Grapalat" w:cs="Arial"/>
                <w:sz w:val="20"/>
                <w:szCs w:val="22"/>
                <w:lang w:val="hy-AM"/>
              </w:rPr>
            </w:pPr>
            <w:r w:rsidRPr="003D07C1">
              <w:rPr>
                <w:rFonts w:ascii="GHEA Grapalat" w:hAnsi="GHEA Grapalat" w:cs="Arial"/>
                <w:sz w:val="20"/>
                <w:szCs w:val="22"/>
                <w:lang w:val="hy-AM"/>
              </w:rPr>
              <w:t>Кабель/провод/ F/UTP Cat5e CPR F50 4PRS RE 4x2x0,52 (для наружного применения)</w:t>
            </w:r>
          </w:p>
        </w:tc>
      </w:tr>
      <w:tr w:rsidR="006477DF" w:rsidRPr="005652CC" w:rsidTr="006477DF">
        <w:trPr>
          <w:trHeight w:val="354"/>
        </w:trPr>
        <w:tc>
          <w:tcPr>
            <w:tcW w:w="3949" w:type="dxa"/>
            <w:gridSpan w:val="2"/>
            <w:vAlign w:val="center"/>
          </w:tcPr>
          <w:p w:rsidR="006477DF" w:rsidRPr="00576A86" w:rsidRDefault="006477DF" w:rsidP="006477DF">
            <w:pPr>
              <w:rPr>
                <w:rFonts w:ascii="GHEA Grapalat" w:hAnsi="GHEA Grapalat" w:cs="Arial"/>
                <w:sz w:val="20"/>
                <w:szCs w:val="22"/>
              </w:rPr>
            </w:pPr>
            <w:r>
              <w:rPr>
                <w:rFonts w:ascii="GHEA Grapalat" w:hAnsi="GHEA Grapalat" w:cs="Arial"/>
                <w:sz w:val="20"/>
                <w:szCs w:val="22"/>
              </w:rPr>
              <w:t>Дополнительные требования</w:t>
            </w:r>
          </w:p>
        </w:tc>
        <w:tc>
          <w:tcPr>
            <w:tcW w:w="10474" w:type="dxa"/>
            <w:vAlign w:val="center"/>
          </w:tcPr>
          <w:p w:rsidR="006477DF" w:rsidRPr="00781748" w:rsidRDefault="006477DF" w:rsidP="006477DF">
            <w:pPr>
              <w:jc w:val="both"/>
              <w:rPr>
                <w:rFonts w:ascii="GHEA Grapalat" w:hAnsi="GHEA Grapalat" w:cs="Calibri"/>
                <w:sz w:val="20"/>
                <w:szCs w:val="22"/>
              </w:rPr>
            </w:pPr>
            <w:r w:rsidRPr="00576A86">
              <w:rPr>
                <w:rFonts w:ascii="GHEA Grapalat" w:hAnsi="GHEA Grapalat" w:cs="Calibri"/>
                <w:sz w:val="20"/>
                <w:szCs w:val="22"/>
                <w:lang w:val="hy-AM"/>
              </w:rPr>
              <w:t>Все оборудовани</w:t>
            </w:r>
            <w:r>
              <w:rPr>
                <w:rFonts w:ascii="GHEA Grapalat" w:hAnsi="GHEA Grapalat" w:cs="Calibri"/>
                <w:sz w:val="20"/>
                <w:szCs w:val="22"/>
              </w:rPr>
              <w:t>я</w:t>
            </w:r>
            <w:r w:rsidRPr="00576A86">
              <w:rPr>
                <w:rFonts w:ascii="GHEA Grapalat" w:hAnsi="GHEA Grapalat" w:cs="Calibri"/>
                <w:sz w:val="20"/>
                <w:szCs w:val="22"/>
                <w:lang w:val="hy-AM"/>
              </w:rPr>
              <w:t xml:space="preserve"> должн</w:t>
            </w:r>
            <w:r>
              <w:rPr>
                <w:rFonts w:ascii="GHEA Grapalat" w:hAnsi="GHEA Grapalat" w:cs="Calibri"/>
                <w:sz w:val="20"/>
                <w:szCs w:val="22"/>
              </w:rPr>
              <w:t>ы</w:t>
            </w:r>
            <w:r w:rsidRPr="00576A86">
              <w:rPr>
                <w:rFonts w:ascii="GHEA Grapalat" w:hAnsi="GHEA Grapalat" w:cs="Calibri"/>
                <w:sz w:val="20"/>
                <w:szCs w:val="22"/>
                <w:lang w:val="hy-AM"/>
              </w:rPr>
              <w:t xml:space="preserve"> быть интегрирован</w:t>
            </w:r>
            <w:r>
              <w:rPr>
                <w:rFonts w:ascii="GHEA Grapalat" w:hAnsi="GHEA Grapalat" w:cs="Calibri"/>
                <w:sz w:val="20"/>
                <w:szCs w:val="22"/>
              </w:rPr>
              <w:t>ы</w:t>
            </w:r>
            <w:r w:rsidRPr="00576A86">
              <w:rPr>
                <w:rFonts w:ascii="GHEA Grapalat" w:hAnsi="GHEA Grapalat" w:cs="Calibri"/>
                <w:sz w:val="20"/>
                <w:szCs w:val="22"/>
                <w:lang w:val="hy-AM"/>
              </w:rPr>
              <w:t xml:space="preserve"> </w:t>
            </w:r>
            <w:r>
              <w:rPr>
                <w:rFonts w:ascii="GHEA Grapalat" w:hAnsi="GHEA Grapalat" w:cs="Calibri"/>
                <w:sz w:val="20"/>
                <w:szCs w:val="22"/>
              </w:rPr>
              <w:t xml:space="preserve">в </w:t>
            </w:r>
            <w:r w:rsidRPr="00576A86">
              <w:rPr>
                <w:rFonts w:ascii="GHEA Grapalat" w:hAnsi="GHEA Grapalat" w:cs="Calibri"/>
                <w:sz w:val="20"/>
                <w:szCs w:val="22"/>
                <w:lang w:val="hy-AM"/>
              </w:rPr>
              <w:t xml:space="preserve"> един</w:t>
            </w:r>
            <w:r>
              <w:rPr>
                <w:rFonts w:ascii="GHEA Grapalat" w:hAnsi="GHEA Grapalat" w:cs="Calibri"/>
                <w:sz w:val="20"/>
                <w:szCs w:val="22"/>
              </w:rPr>
              <w:t>ой</w:t>
            </w:r>
            <w:r w:rsidRPr="00576A86">
              <w:rPr>
                <w:rFonts w:ascii="GHEA Grapalat" w:hAnsi="GHEA Grapalat" w:cs="Calibri"/>
                <w:sz w:val="20"/>
                <w:szCs w:val="22"/>
                <w:lang w:val="hy-AM"/>
              </w:rPr>
              <w:t xml:space="preserve"> программно-аппаратн</w:t>
            </w:r>
            <w:r>
              <w:rPr>
                <w:rFonts w:ascii="GHEA Grapalat" w:hAnsi="GHEA Grapalat" w:cs="Calibri"/>
                <w:sz w:val="20"/>
                <w:szCs w:val="22"/>
              </w:rPr>
              <w:t>ой</w:t>
            </w:r>
            <w:r w:rsidRPr="00576A86">
              <w:rPr>
                <w:rFonts w:ascii="GHEA Grapalat" w:hAnsi="GHEA Grapalat" w:cs="Calibri"/>
                <w:sz w:val="20"/>
                <w:szCs w:val="22"/>
                <w:lang w:val="hy-AM"/>
              </w:rPr>
              <w:t xml:space="preserve"> комплексн</w:t>
            </w:r>
            <w:r>
              <w:rPr>
                <w:rFonts w:ascii="GHEA Grapalat" w:hAnsi="GHEA Grapalat" w:cs="Calibri"/>
                <w:sz w:val="20"/>
                <w:szCs w:val="22"/>
              </w:rPr>
              <w:t>ой</w:t>
            </w:r>
            <w:r>
              <w:rPr>
                <w:rFonts w:ascii="GHEA Grapalat" w:hAnsi="GHEA Grapalat" w:cs="Calibri"/>
                <w:sz w:val="20"/>
                <w:szCs w:val="22"/>
                <w:lang w:val="hy-AM"/>
              </w:rPr>
              <w:t xml:space="preserve"> систем</w:t>
            </w:r>
            <w:r>
              <w:rPr>
                <w:rFonts w:ascii="GHEA Grapalat" w:hAnsi="GHEA Grapalat" w:cs="Calibri"/>
                <w:sz w:val="20"/>
                <w:szCs w:val="22"/>
              </w:rPr>
              <w:t>е</w:t>
            </w:r>
            <w:r w:rsidRPr="00781748">
              <w:rPr>
                <w:rFonts w:ascii="GHEA Grapalat" w:hAnsi="GHEA Grapalat" w:cs="Calibri"/>
                <w:sz w:val="20"/>
                <w:szCs w:val="22"/>
              </w:rPr>
              <w:t>, должны быть неиспользованными.</w:t>
            </w:r>
          </w:p>
          <w:p w:rsidR="006477DF" w:rsidRPr="00576A86" w:rsidRDefault="006477DF" w:rsidP="006477DF">
            <w:pPr>
              <w:jc w:val="both"/>
              <w:rPr>
                <w:rFonts w:ascii="GHEA Grapalat" w:hAnsi="GHEA Grapalat" w:cs="Calibri"/>
                <w:sz w:val="20"/>
                <w:szCs w:val="22"/>
                <w:lang w:val="hy-AM"/>
              </w:rPr>
            </w:pPr>
            <w:r w:rsidRPr="00576A86">
              <w:rPr>
                <w:rFonts w:ascii="GHEA Grapalat" w:hAnsi="GHEA Grapalat" w:cs="Calibri"/>
                <w:sz w:val="20"/>
                <w:szCs w:val="22"/>
                <w:lang w:val="hy-AM"/>
              </w:rPr>
              <w:t xml:space="preserve">Система должна включать все кабели </w:t>
            </w:r>
            <w:r>
              <w:rPr>
                <w:rFonts w:ascii="GHEA Grapalat" w:hAnsi="GHEA Grapalat" w:cs="Calibri"/>
                <w:sz w:val="20"/>
                <w:szCs w:val="22"/>
              </w:rPr>
              <w:t>и</w:t>
            </w:r>
            <w:r w:rsidRPr="00576A86">
              <w:rPr>
                <w:rFonts w:ascii="GHEA Grapalat" w:hAnsi="GHEA Grapalat" w:cs="Calibri"/>
                <w:sz w:val="20"/>
                <w:szCs w:val="22"/>
                <w:lang w:val="hy-AM"/>
              </w:rPr>
              <w:t xml:space="preserve"> преобразователи, необходимые для выполнения соединений. Необходимые материалы для установки, такие </w:t>
            </w:r>
            <w:r>
              <w:rPr>
                <w:rFonts w:ascii="GHEA Grapalat" w:hAnsi="GHEA Grapalat" w:cs="Calibri"/>
                <w:sz w:val="20"/>
                <w:szCs w:val="22"/>
                <w:lang w:val="hy-AM"/>
              </w:rPr>
              <w:t>как кабель, жила ПВХ, огнестойк</w:t>
            </w:r>
            <w:r>
              <w:rPr>
                <w:rFonts w:ascii="GHEA Grapalat" w:hAnsi="GHEA Grapalat" w:cs="Calibri"/>
                <w:sz w:val="20"/>
                <w:szCs w:val="22"/>
              </w:rPr>
              <w:t>ие и</w:t>
            </w:r>
            <w:r w:rsidRPr="00576A86">
              <w:rPr>
                <w:rFonts w:ascii="GHEA Grapalat" w:hAnsi="GHEA Grapalat" w:cs="Calibri"/>
                <w:sz w:val="20"/>
                <w:szCs w:val="22"/>
                <w:lang w:val="hy-AM"/>
              </w:rPr>
              <w:t xml:space="preserve"> другие необходимые аксессуары, предоставляются Продавцом. Монтаж и ввод системы в эксплуатацию должны выполняться </w:t>
            </w:r>
            <w:r>
              <w:rPr>
                <w:rFonts w:ascii="GHEA Grapalat" w:hAnsi="GHEA Grapalat" w:cs="Calibri"/>
                <w:sz w:val="20"/>
                <w:szCs w:val="22"/>
              </w:rPr>
              <w:t>специалистами</w:t>
            </w:r>
            <w:r w:rsidRPr="00576A86">
              <w:rPr>
                <w:rFonts w:ascii="GHEA Grapalat" w:hAnsi="GHEA Grapalat" w:cs="Calibri"/>
                <w:sz w:val="20"/>
                <w:szCs w:val="22"/>
                <w:lang w:val="hy-AM"/>
              </w:rPr>
              <w:t>.</w:t>
            </w:r>
          </w:p>
          <w:p w:rsidR="006477DF" w:rsidRPr="00576A86" w:rsidRDefault="006477DF" w:rsidP="006477DF">
            <w:pPr>
              <w:jc w:val="both"/>
              <w:rPr>
                <w:rFonts w:ascii="GHEA Grapalat" w:hAnsi="GHEA Grapalat" w:cs="Calibri"/>
                <w:sz w:val="20"/>
                <w:szCs w:val="22"/>
                <w:lang w:val="hy-AM"/>
              </w:rPr>
            </w:pPr>
          </w:p>
          <w:p w:rsidR="006477DF" w:rsidRPr="00C46885" w:rsidRDefault="006477DF" w:rsidP="006477DF">
            <w:pPr>
              <w:rPr>
                <w:rFonts w:ascii="GHEA Grapalat" w:hAnsi="GHEA Grapalat" w:cs="Calibri"/>
                <w:b/>
                <w:sz w:val="20"/>
                <w:szCs w:val="22"/>
                <w:lang w:val="hy-AM"/>
              </w:rPr>
            </w:pPr>
            <w:r w:rsidRPr="00576A86">
              <w:rPr>
                <w:rFonts w:ascii="GHEA Grapalat" w:hAnsi="GHEA Grapalat" w:cs="Calibri"/>
                <w:sz w:val="20"/>
                <w:szCs w:val="22"/>
                <w:lang w:val="hy-AM"/>
              </w:rPr>
              <w:t xml:space="preserve">  </w:t>
            </w:r>
            <w:r w:rsidRPr="00C46885">
              <w:rPr>
                <w:rFonts w:ascii="GHEA Grapalat" w:hAnsi="GHEA Grapalat" w:cs="Calibri"/>
                <w:b/>
                <w:sz w:val="20"/>
                <w:szCs w:val="22"/>
                <w:lang w:val="hy-AM"/>
              </w:rPr>
              <w:t>Аппаратно-программный комплекс должен иметь гарантийное обслуживание не менее двух лет.</w:t>
            </w:r>
          </w:p>
        </w:tc>
      </w:tr>
    </w:tbl>
    <w:p w:rsidR="00015ABD" w:rsidRPr="005652CC" w:rsidRDefault="00015ABD" w:rsidP="00015ABD"/>
    <w:p w:rsidR="00015ABD" w:rsidRDefault="00015ABD" w:rsidP="00015ABD">
      <w:pPr>
        <w:rPr>
          <w:rFonts w:ascii="GHEA Grapalat" w:hAnsi="GHEA Grapalat"/>
          <w:b/>
          <w:i/>
          <w:sz w:val="22"/>
        </w:rPr>
      </w:pPr>
      <w:r w:rsidRPr="003F2790">
        <w:rPr>
          <w:rFonts w:ascii="GHEA Grapalat" w:hAnsi="GHEA Grapalat"/>
          <w:b/>
          <w:i/>
          <w:sz w:val="22"/>
        </w:rPr>
        <w:t>Работы</w:t>
      </w:r>
      <w:r w:rsidR="00046A14">
        <w:rPr>
          <w:rFonts w:ascii="GHEA Grapalat" w:hAnsi="GHEA Grapalat"/>
          <w:b/>
          <w:i/>
          <w:sz w:val="22"/>
        </w:rPr>
        <w:t xml:space="preserve"> должны быть выполнены и сданы </w:t>
      </w:r>
      <w:r w:rsidR="00046A14" w:rsidRPr="004112BF">
        <w:rPr>
          <w:rFonts w:ascii="GHEA Grapalat" w:hAnsi="GHEA Grapalat"/>
          <w:b/>
          <w:i/>
          <w:sz w:val="22"/>
        </w:rPr>
        <w:t>З</w:t>
      </w:r>
      <w:r w:rsidRPr="003F2790">
        <w:rPr>
          <w:rFonts w:ascii="GHEA Grapalat" w:hAnsi="GHEA Grapalat"/>
          <w:b/>
          <w:i/>
          <w:sz w:val="22"/>
        </w:rPr>
        <w:t xml:space="preserve">аказчику в окончательном виде </w:t>
      </w:r>
      <w:r w:rsidRPr="008A6B8C">
        <w:rPr>
          <w:rFonts w:ascii="GHEA Grapalat" w:hAnsi="GHEA Grapalat"/>
          <w:b/>
          <w:i/>
          <w:sz w:val="22"/>
        </w:rPr>
        <w:t>в течение не более 35 дней.</w:t>
      </w:r>
    </w:p>
    <w:p w:rsidR="00015ABD" w:rsidRPr="005652CC" w:rsidRDefault="00015ABD" w:rsidP="00015ABD"/>
    <w:p w:rsidR="00A61E46" w:rsidRDefault="00A61E46" w:rsidP="00A61E46">
      <w:pPr>
        <w:rPr>
          <w:rFonts w:ascii="GHEA Grapalat" w:hAnsi="GHEA Grapalat"/>
          <w:b/>
          <w:i/>
          <w:sz w:val="22"/>
        </w:rPr>
      </w:pPr>
    </w:p>
    <w:p w:rsidR="008170E3" w:rsidRDefault="008170E3" w:rsidP="00BB28C8">
      <w:pPr>
        <w:widowControl w:val="0"/>
        <w:spacing w:after="160" w:line="360" w:lineRule="auto"/>
        <w:ind w:firstLine="567"/>
        <w:jc w:val="right"/>
        <w:rPr>
          <w:rFonts w:ascii="GHEA Grapalat" w:hAnsi="GHEA Grapalat"/>
          <w:i/>
        </w:rPr>
      </w:pPr>
    </w:p>
    <w:p w:rsidR="008170E3" w:rsidRDefault="008170E3" w:rsidP="00BB28C8">
      <w:pPr>
        <w:widowControl w:val="0"/>
        <w:spacing w:after="160" w:line="360" w:lineRule="auto"/>
        <w:ind w:firstLine="567"/>
        <w:jc w:val="right"/>
        <w:rPr>
          <w:rFonts w:ascii="GHEA Grapalat" w:hAnsi="GHEA Grapalat"/>
          <w:i/>
        </w:rPr>
      </w:pPr>
    </w:p>
    <w:p w:rsidR="008170E3" w:rsidRDefault="008170E3" w:rsidP="00BB28C8">
      <w:pPr>
        <w:widowControl w:val="0"/>
        <w:spacing w:after="160" w:line="360" w:lineRule="auto"/>
        <w:ind w:firstLine="567"/>
        <w:jc w:val="right"/>
        <w:rPr>
          <w:rFonts w:ascii="GHEA Grapalat" w:hAnsi="GHEA Grapalat"/>
          <w:i/>
        </w:rPr>
      </w:pPr>
    </w:p>
    <w:p w:rsidR="008170E3" w:rsidRDefault="008170E3" w:rsidP="00BB28C8">
      <w:pPr>
        <w:widowControl w:val="0"/>
        <w:spacing w:after="160" w:line="360" w:lineRule="auto"/>
        <w:ind w:firstLine="567"/>
        <w:jc w:val="right"/>
        <w:rPr>
          <w:rFonts w:ascii="GHEA Grapalat" w:hAnsi="GHEA Grapalat"/>
          <w:i/>
        </w:rPr>
      </w:pPr>
    </w:p>
    <w:tbl>
      <w:tblPr>
        <w:tblW w:w="9645" w:type="dxa"/>
        <w:jc w:val="center"/>
        <w:tblLayout w:type="fixed"/>
        <w:tblLook w:val="04A0" w:firstRow="1" w:lastRow="0" w:firstColumn="1" w:lastColumn="0" w:noHBand="0" w:noVBand="1"/>
      </w:tblPr>
      <w:tblGrid>
        <w:gridCol w:w="4539"/>
        <w:gridCol w:w="760"/>
        <w:gridCol w:w="4346"/>
      </w:tblGrid>
      <w:tr w:rsidR="00D10B6E" w:rsidTr="006477DF">
        <w:trPr>
          <w:jc w:val="center"/>
        </w:trPr>
        <w:tc>
          <w:tcPr>
            <w:tcW w:w="4536" w:type="dxa"/>
            <w:hideMark/>
          </w:tcPr>
          <w:p w:rsidR="00D10B6E" w:rsidRDefault="00D10B6E" w:rsidP="006477DF">
            <w:pPr>
              <w:widowControl w:val="0"/>
              <w:spacing w:after="160" w:line="360" w:lineRule="auto"/>
              <w:ind w:left="34"/>
              <w:jc w:val="center"/>
              <w:rPr>
                <w:rFonts w:ascii="GHEA Grapalat" w:hAnsi="GHEA Grapalat" w:cs="Sylfaen"/>
                <w:b/>
                <w:bCs/>
              </w:rPr>
            </w:pPr>
            <w:r>
              <w:rPr>
                <w:rFonts w:ascii="GHEA Grapalat" w:hAnsi="GHEA Grapalat"/>
                <w:b/>
              </w:rPr>
              <w:t>ЗАКАЗЧИК</w:t>
            </w:r>
          </w:p>
          <w:p w:rsidR="00D10B6E" w:rsidRDefault="00D10B6E" w:rsidP="006477DF">
            <w:pPr>
              <w:widowControl w:val="0"/>
              <w:ind w:left="34"/>
              <w:jc w:val="center"/>
              <w:rPr>
                <w:rFonts w:ascii="GHEA Grapalat" w:hAnsi="GHEA Grapalat"/>
                <w:lang w:val="en-US"/>
              </w:rPr>
            </w:pPr>
            <w:r>
              <w:rPr>
                <w:rFonts w:ascii="GHEA Grapalat" w:hAnsi="GHEA Grapalat"/>
                <w:lang w:val="en-US"/>
              </w:rPr>
              <w:t>________________________</w:t>
            </w:r>
          </w:p>
          <w:p w:rsidR="00D10B6E" w:rsidRDefault="00D10B6E" w:rsidP="006477DF">
            <w:pPr>
              <w:widowControl w:val="0"/>
              <w:spacing w:after="160" w:line="360" w:lineRule="auto"/>
              <w:ind w:left="34"/>
              <w:jc w:val="center"/>
              <w:rPr>
                <w:rFonts w:ascii="GHEA Grapalat" w:hAnsi="GHEA Grapalat"/>
                <w:vertAlign w:val="superscript"/>
              </w:rPr>
            </w:pPr>
            <w:r>
              <w:rPr>
                <w:rFonts w:ascii="GHEA Grapalat" w:hAnsi="GHEA Grapalat"/>
                <w:vertAlign w:val="superscript"/>
              </w:rPr>
              <w:t>/подпись/</w:t>
            </w:r>
          </w:p>
          <w:p w:rsidR="00D10B6E" w:rsidRDefault="00D10B6E" w:rsidP="006477DF">
            <w:pPr>
              <w:widowControl w:val="0"/>
              <w:spacing w:after="160" w:line="360" w:lineRule="auto"/>
              <w:ind w:left="34"/>
              <w:jc w:val="center"/>
              <w:rPr>
                <w:rFonts w:ascii="GHEA Grapalat" w:hAnsi="GHEA Grapalat"/>
              </w:rPr>
            </w:pPr>
            <w:r>
              <w:rPr>
                <w:rFonts w:ascii="GHEA Grapalat" w:hAnsi="GHEA Grapalat"/>
              </w:rPr>
              <w:t>М. П.</w:t>
            </w:r>
          </w:p>
        </w:tc>
        <w:tc>
          <w:tcPr>
            <w:tcW w:w="760" w:type="dxa"/>
          </w:tcPr>
          <w:p w:rsidR="00D10B6E" w:rsidRDefault="00D10B6E" w:rsidP="006477DF">
            <w:pPr>
              <w:widowControl w:val="0"/>
              <w:spacing w:after="160" w:line="360" w:lineRule="auto"/>
              <w:ind w:left="34"/>
              <w:jc w:val="center"/>
              <w:rPr>
                <w:rFonts w:ascii="GHEA Grapalat" w:hAnsi="GHEA Grapalat"/>
              </w:rPr>
            </w:pPr>
          </w:p>
        </w:tc>
        <w:tc>
          <w:tcPr>
            <w:tcW w:w="4343" w:type="dxa"/>
            <w:hideMark/>
          </w:tcPr>
          <w:p w:rsidR="00D10B6E" w:rsidRDefault="00D10B6E" w:rsidP="006477DF">
            <w:pPr>
              <w:widowControl w:val="0"/>
              <w:spacing w:after="160" w:line="360" w:lineRule="auto"/>
              <w:ind w:left="34"/>
              <w:jc w:val="center"/>
              <w:rPr>
                <w:rFonts w:ascii="GHEA Grapalat" w:hAnsi="GHEA Grapalat" w:cs="Sylfaen"/>
                <w:b/>
                <w:bCs/>
              </w:rPr>
            </w:pPr>
            <w:r>
              <w:rPr>
                <w:rFonts w:ascii="GHEA Grapalat" w:hAnsi="GHEA Grapalat"/>
                <w:b/>
              </w:rPr>
              <w:t>ИСПОЛНИТЕЛЬ</w:t>
            </w:r>
          </w:p>
          <w:p w:rsidR="00D10B6E" w:rsidRDefault="00D10B6E" w:rsidP="006477DF">
            <w:pPr>
              <w:widowControl w:val="0"/>
              <w:ind w:left="34"/>
              <w:jc w:val="center"/>
              <w:rPr>
                <w:rFonts w:ascii="GHEA Grapalat" w:hAnsi="GHEA Grapalat"/>
                <w:lang w:val="en-US"/>
              </w:rPr>
            </w:pPr>
            <w:r>
              <w:rPr>
                <w:rFonts w:ascii="GHEA Grapalat" w:hAnsi="GHEA Grapalat"/>
                <w:lang w:val="en-US"/>
              </w:rPr>
              <w:t>_________________________</w:t>
            </w:r>
          </w:p>
          <w:p w:rsidR="00D10B6E" w:rsidRDefault="00D10B6E" w:rsidP="006477DF">
            <w:pPr>
              <w:widowControl w:val="0"/>
              <w:spacing w:after="160" w:line="360" w:lineRule="auto"/>
              <w:ind w:left="34"/>
              <w:jc w:val="center"/>
              <w:rPr>
                <w:rFonts w:ascii="GHEA Grapalat" w:hAnsi="GHEA Grapalat"/>
                <w:vertAlign w:val="superscript"/>
              </w:rPr>
            </w:pPr>
            <w:r>
              <w:rPr>
                <w:rFonts w:ascii="GHEA Grapalat" w:hAnsi="GHEA Grapalat"/>
                <w:vertAlign w:val="superscript"/>
              </w:rPr>
              <w:t>/подпись/</w:t>
            </w:r>
          </w:p>
          <w:p w:rsidR="00D10B6E" w:rsidRDefault="00D10B6E" w:rsidP="006477DF">
            <w:pPr>
              <w:widowControl w:val="0"/>
              <w:spacing w:after="160" w:line="360" w:lineRule="auto"/>
              <w:ind w:left="34"/>
              <w:jc w:val="center"/>
              <w:rPr>
                <w:rFonts w:ascii="GHEA Grapalat" w:hAnsi="GHEA Grapalat"/>
              </w:rPr>
            </w:pPr>
            <w:r>
              <w:rPr>
                <w:rFonts w:ascii="GHEA Grapalat" w:hAnsi="GHEA Grapalat"/>
              </w:rPr>
              <w:t>М. П.</w:t>
            </w:r>
          </w:p>
        </w:tc>
      </w:tr>
    </w:tbl>
    <w:p w:rsidR="008170E3" w:rsidRDefault="008170E3" w:rsidP="00BB28C8">
      <w:pPr>
        <w:widowControl w:val="0"/>
        <w:spacing w:after="160" w:line="360" w:lineRule="auto"/>
        <w:ind w:firstLine="567"/>
        <w:jc w:val="right"/>
        <w:rPr>
          <w:rFonts w:ascii="GHEA Grapalat" w:hAnsi="GHEA Grapalat"/>
          <w:i/>
        </w:rPr>
      </w:pPr>
    </w:p>
    <w:p w:rsidR="008170E3" w:rsidRDefault="008170E3" w:rsidP="00BB28C8">
      <w:pPr>
        <w:widowControl w:val="0"/>
        <w:spacing w:after="160" w:line="360" w:lineRule="auto"/>
        <w:ind w:firstLine="567"/>
        <w:jc w:val="right"/>
        <w:rPr>
          <w:rFonts w:ascii="GHEA Grapalat" w:hAnsi="GHEA Grapalat"/>
          <w:i/>
        </w:rPr>
      </w:pPr>
    </w:p>
    <w:p w:rsidR="008170E3" w:rsidRDefault="008170E3" w:rsidP="00BB28C8">
      <w:pPr>
        <w:widowControl w:val="0"/>
        <w:spacing w:after="160" w:line="360" w:lineRule="auto"/>
        <w:ind w:firstLine="567"/>
        <w:jc w:val="right"/>
        <w:rPr>
          <w:rFonts w:ascii="GHEA Grapalat" w:hAnsi="GHEA Grapalat"/>
          <w:i/>
        </w:rPr>
      </w:pPr>
    </w:p>
    <w:p w:rsidR="008170E3" w:rsidRDefault="008170E3" w:rsidP="00BB28C8">
      <w:pPr>
        <w:widowControl w:val="0"/>
        <w:spacing w:after="160" w:line="360" w:lineRule="auto"/>
        <w:ind w:firstLine="567"/>
        <w:jc w:val="right"/>
        <w:rPr>
          <w:rFonts w:ascii="GHEA Grapalat" w:hAnsi="GHEA Grapalat"/>
          <w:i/>
        </w:rPr>
      </w:pPr>
    </w:p>
    <w:p w:rsidR="008170E3" w:rsidRDefault="008170E3" w:rsidP="00BB28C8">
      <w:pPr>
        <w:widowControl w:val="0"/>
        <w:spacing w:after="160" w:line="360" w:lineRule="auto"/>
        <w:ind w:firstLine="567"/>
        <w:jc w:val="right"/>
        <w:rPr>
          <w:rFonts w:ascii="GHEA Grapalat" w:hAnsi="GHEA Grapalat"/>
          <w:i/>
        </w:rPr>
      </w:pPr>
    </w:p>
    <w:p w:rsidR="008170E3" w:rsidRDefault="008170E3" w:rsidP="00BB28C8">
      <w:pPr>
        <w:widowControl w:val="0"/>
        <w:spacing w:after="160" w:line="360" w:lineRule="auto"/>
        <w:ind w:firstLine="567"/>
        <w:jc w:val="right"/>
        <w:rPr>
          <w:rFonts w:ascii="GHEA Grapalat" w:hAnsi="GHEA Grapalat"/>
          <w:i/>
        </w:rPr>
      </w:pPr>
    </w:p>
    <w:p w:rsidR="008170E3" w:rsidRDefault="008170E3" w:rsidP="00BB28C8">
      <w:pPr>
        <w:widowControl w:val="0"/>
        <w:spacing w:after="160" w:line="360" w:lineRule="auto"/>
        <w:ind w:firstLine="567"/>
        <w:jc w:val="right"/>
        <w:rPr>
          <w:rFonts w:ascii="GHEA Grapalat" w:hAnsi="GHEA Grapalat"/>
          <w:i/>
        </w:rPr>
      </w:pPr>
    </w:p>
    <w:p w:rsidR="008170E3" w:rsidRDefault="008170E3" w:rsidP="00BB28C8">
      <w:pPr>
        <w:widowControl w:val="0"/>
        <w:spacing w:after="160" w:line="360" w:lineRule="auto"/>
        <w:ind w:firstLine="567"/>
        <w:jc w:val="right"/>
        <w:rPr>
          <w:rFonts w:ascii="GHEA Grapalat" w:hAnsi="GHEA Grapalat"/>
          <w:i/>
        </w:rPr>
      </w:pPr>
    </w:p>
    <w:p w:rsidR="008170E3" w:rsidRDefault="008170E3" w:rsidP="00BB28C8">
      <w:pPr>
        <w:widowControl w:val="0"/>
        <w:spacing w:after="160" w:line="360" w:lineRule="auto"/>
        <w:ind w:firstLine="567"/>
        <w:jc w:val="right"/>
        <w:rPr>
          <w:rFonts w:ascii="GHEA Grapalat" w:hAnsi="GHEA Grapalat"/>
          <w:i/>
        </w:rPr>
      </w:pPr>
    </w:p>
    <w:p w:rsidR="00D10B6E" w:rsidRDefault="00D10B6E" w:rsidP="00BB28C8">
      <w:pPr>
        <w:widowControl w:val="0"/>
        <w:spacing w:after="160" w:line="360" w:lineRule="auto"/>
        <w:ind w:firstLine="567"/>
        <w:jc w:val="right"/>
        <w:rPr>
          <w:rFonts w:ascii="GHEA Grapalat" w:hAnsi="GHEA Grapalat"/>
          <w:i/>
        </w:rPr>
        <w:sectPr w:rsidR="00D10B6E" w:rsidSect="007775D7">
          <w:footnotePr>
            <w:pos w:val="beneathText"/>
          </w:footnotePr>
          <w:pgSz w:w="16840" w:h="11907" w:orient="landscape" w:code="9"/>
          <w:pgMar w:top="1418" w:right="992" w:bottom="1418" w:left="1418" w:header="561" w:footer="561" w:gutter="0"/>
          <w:cols w:space="720"/>
          <w:docGrid w:linePitch="326"/>
        </w:sectPr>
      </w:pPr>
    </w:p>
    <w:p w:rsidR="00BB28C8" w:rsidRPr="008170E3" w:rsidRDefault="00BB28C8" w:rsidP="00BB28C8">
      <w:pPr>
        <w:widowControl w:val="0"/>
        <w:spacing w:after="160" w:line="360" w:lineRule="auto"/>
        <w:ind w:firstLine="567"/>
        <w:jc w:val="right"/>
        <w:rPr>
          <w:rFonts w:ascii="GHEA Grapalat" w:hAnsi="GHEA Grapalat" w:cs="Arial"/>
          <w:i/>
          <w:lang w:val="en-US"/>
        </w:rPr>
      </w:pPr>
      <w:r w:rsidRPr="009F3DC7">
        <w:rPr>
          <w:rFonts w:ascii="GHEA Grapalat" w:hAnsi="GHEA Grapalat"/>
          <w:i/>
        </w:rPr>
        <w:lastRenderedPageBreak/>
        <w:t>Приложение № 1</w:t>
      </w:r>
      <w:r w:rsidR="008170E3">
        <w:rPr>
          <w:rFonts w:ascii="GHEA Grapalat" w:hAnsi="GHEA Grapalat"/>
          <w:i/>
          <w:lang w:val="en-US"/>
        </w:rPr>
        <w:t>-2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00657BFF" w:rsidRPr="00657BFF">
        <w:rPr>
          <w:rFonts w:ascii="GHEA Grapalat" w:hAnsi="GHEA Grapalat"/>
          <w:b/>
        </w:rPr>
        <w:t xml:space="preserve"> </w:t>
      </w:r>
      <w:r w:rsidR="00657BFF">
        <w:rPr>
          <w:rFonts w:ascii="GHEA Grapalat" w:hAnsi="GHEA Grapalat"/>
          <w:b/>
        </w:rPr>
        <w:t>ЕГС-BMAShDzB-24/</w:t>
      </w:r>
      <w:r w:rsidR="00AA2FEB">
        <w:rPr>
          <w:rFonts w:ascii="GHEA Grapalat" w:hAnsi="GHEA Grapalat"/>
          <w:b/>
        </w:rPr>
        <w:t>5</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BB28C8" w:rsidRDefault="00AA2FEB" w:rsidP="00BB28C8">
      <w:pPr>
        <w:widowControl w:val="0"/>
        <w:spacing w:after="160" w:line="360" w:lineRule="auto"/>
        <w:ind w:firstLine="567"/>
        <w:jc w:val="center"/>
        <w:rPr>
          <w:rFonts w:ascii="Sylfaen" w:hAnsi="Sylfaen"/>
          <w:lang w:val="hy-AM"/>
        </w:rPr>
      </w:pPr>
      <w:r w:rsidRPr="00AA2FEB">
        <w:rPr>
          <w:rFonts w:ascii="GHEA Grapalat" w:hAnsi="GHEA Grapalat"/>
          <w:b/>
        </w:rPr>
        <w:t>Работы по установке системы  контроля входа-выхода с программным обеспечением  для офиссных помещений  1–2 этажей по адресу Бузанда 1/4  и  для КПП  Масиса 102  принадлежащей ЗАО «Ергорсвет»</w:t>
      </w:r>
    </w:p>
    <w:tbl>
      <w:tblPr>
        <w:tblW w:w="9012" w:type="dxa"/>
        <w:tblInd w:w="113" w:type="dxa"/>
        <w:tblLook w:val="04A0" w:firstRow="1" w:lastRow="0" w:firstColumn="1" w:lastColumn="0" w:noHBand="0" w:noVBand="1"/>
      </w:tblPr>
      <w:tblGrid>
        <w:gridCol w:w="540"/>
        <w:gridCol w:w="3336"/>
        <w:gridCol w:w="1274"/>
        <w:gridCol w:w="1378"/>
        <w:gridCol w:w="1221"/>
        <w:gridCol w:w="1425"/>
      </w:tblGrid>
      <w:tr w:rsidR="00AA2FEB" w:rsidTr="00AA2FEB">
        <w:trPr>
          <w:trHeight w:val="1154"/>
        </w:trPr>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2FEB" w:rsidRDefault="00AA2FEB">
            <w:pPr>
              <w:jc w:val="center"/>
              <w:rPr>
                <w:rFonts w:ascii="Arial LatArm" w:hAnsi="Arial LatArm" w:cs="Calibri"/>
                <w:color w:val="000000"/>
              </w:rPr>
            </w:pPr>
            <w:r>
              <w:rPr>
                <w:rFonts w:ascii="Arial LatArm" w:hAnsi="Arial LatArm" w:cs="Calibri"/>
                <w:color w:val="000000"/>
              </w:rPr>
              <w:t>NN</w:t>
            </w:r>
          </w:p>
        </w:tc>
        <w:tc>
          <w:tcPr>
            <w:tcW w:w="3552" w:type="dxa"/>
            <w:tcBorders>
              <w:top w:val="single" w:sz="4" w:space="0" w:color="auto"/>
              <w:left w:val="nil"/>
              <w:bottom w:val="single" w:sz="4" w:space="0" w:color="auto"/>
              <w:right w:val="single" w:sz="4" w:space="0" w:color="auto"/>
            </w:tcBorders>
            <w:shd w:val="clear" w:color="auto" w:fill="auto"/>
            <w:noWrap/>
            <w:vAlign w:val="center"/>
            <w:hideMark/>
          </w:tcPr>
          <w:p w:rsidR="00AA2FEB" w:rsidRDefault="00AA2FEB">
            <w:pPr>
              <w:jc w:val="center"/>
              <w:rPr>
                <w:rFonts w:ascii="Calibri" w:hAnsi="Calibri" w:cs="Calibri"/>
                <w:color w:val="000000"/>
              </w:rPr>
            </w:pPr>
            <w:r>
              <w:rPr>
                <w:rFonts w:ascii="Calibri" w:hAnsi="Calibri" w:cs="Calibri"/>
                <w:color w:val="000000"/>
              </w:rPr>
              <w:t>Наименование</w:t>
            </w:r>
          </w:p>
        </w:tc>
        <w:tc>
          <w:tcPr>
            <w:tcW w:w="1228" w:type="dxa"/>
            <w:tcBorders>
              <w:top w:val="single" w:sz="4" w:space="0" w:color="auto"/>
              <w:left w:val="nil"/>
              <w:bottom w:val="single" w:sz="4" w:space="0" w:color="auto"/>
              <w:right w:val="single" w:sz="4" w:space="0" w:color="auto"/>
            </w:tcBorders>
            <w:shd w:val="clear" w:color="auto" w:fill="auto"/>
            <w:vAlign w:val="center"/>
            <w:hideMark/>
          </w:tcPr>
          <w:p w:rsidR="00AA2FEB" w:rsidRDefault="00AA2FEB">
            <w:pPr>
              <w:jc w:val="center"/>
              <w:rPr>
                <w:rFonts w:ascii="Calibri" w:hAnsi="Calibri" w:cs="Calibri"/>
                <w:color w:val="000000"/>
              </w:rPr>
            </w:pPr>
            <w:r>
              <w:rPr>
                <w:rFonts w:ascii="Calibri" w:hAnsi="Calibri" w:cs="Calibri"/>
                <w:color w:val="000000"/>
              </w:rPr>
              <w:t>Единица измерения</w:t>
            </w:r>
          </w:p>
        </w:tc>
        <w:tc>
          <w:tcPr>
            <w:tcW w:w="1028" w:type="dxa"/>
            <w:tcBorders>
              <w:top w:val="single" w:sz="4" w:space="0" w:color="auto"/>
              <w:left w:val="nil"/>
              <w:bottom w:val="single" w:sz="4" w:space="0" w:color="auto"/>
              <w:right w:val="single" w:sz="4" w:space="0" w:color="auto"/>
            </w:tcBorders>
            <w:shd w:val="clear" w:color="auto" w:fill="auto"/>
            <w:noWrap/>
            <w:vAlign w:val="center"/>
            <w:hideMark/>
          </w:tcPr>
          <w:p w:rsidR="00AA2FEB" w:rsidRDefault="00AA2FEB">
            <w:pPr>
              <w:jc w:val="center"/>
              <w:rPr>
                <w:rFonts w:ascii="Calibri" w:hAnsi="Calibri" w:cs="Calibri"/>
                <w:color w:val="000000"/>
              </w:rPr>
            </w:pPr>
            <w:r>
              <w:rPr>
                <w:rFonts w:ascii="Calibri" w:hAnsi="Calibri" w:cs="Calibri"/>
                <w:color w:val="000000"/>
              </w:rPr>
              <w:t>Количество:</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rsidR="00AA2FEB" w:rsidRDefault="00AA2FEB">
            <w:pPr>
              <w:jc w:val="center"/>
              <w:rPr>
                <w:rFonts w:ascii="Calibri" w:hAnsi="Calibri" w:cs="Calibri"/>
                <w:color w:val="000000"/>
              </w:rPr>
            </w:pPr>
            <w:r>
              <w:rPr>
                <w:rFonts w:ascii="Calibri" w:hAnsi="Calibri" w:cs="Calibri"/>
                <w:color w:val="000000"/>
              </w:rPr>
              <w:t>Стоимость</w:t>
            </w:r>
            <w:r>
              <w:rPr>
                <w:rFonts w:ascii="Arial LatArm" w:hAnsi="Arial LatArm" w:cs="Calibri"/>
                <w:color w:val="000000"/>
              </w:rPr>
              <w:t xml:space="preserve"> </w:t>
            </w:r>
            <w:r>
              <w:rPr>
                <w:rFonts w:ascii="Calibri" w:hAnsi="Calibri" w:cs="Calibri"/>
                <w:color w:val="000000"/>
              </w:rPr>
              <w:t>за</w:t>
            </w:r>
            <w:r>
              <w:rPr>
                <w:rFonts w:ascii="Arial LatArm" w:hAnsi="Arial LatArm" w:cs="Calibri"/>
                <w:color w:val="000000"/>
              </w:rPr>
              <w:t xml:space="preserve">  </w:t>
            </w:r>
            <w:r>
              <w:rPr>
                <w:rFonts w:ascii="Calibri" w:hAnsi="Calibri" w:cs="Calibri"/>
                <w:color w:val="000000"/>
              </w:rPr>
              <w:t xml:space="preserve">единицу </w:t>
            </w:r>
            <w:r>
              <w:rPr>
                <w:rFonts w:ascii="Calibri" w:hAnsi="Calibri" w:cs="Calibri"/>
                <w:color w:val="000000"/>
              </w:rPr>
              <w:br/>
              <w:t>драм РА</w:t>
            </w:r>
          </w:p>
        </w:tc>
        <w:tc>
          <w:tcPr>
            <w:tcW w:w="1509" w:type="dxa"/>
            <w:tcBorders>
              <w:top w:val="single" w:sz="4" w:space="0" w:color="auto"/>
              <w:left w:val="nil"/>
              <w:bottom w:val="single" w:sz="4" w:space="0" w:color="auto"/>
              <w:right w:val="single" w:sz="4" w:space="0" w:color="auto"/>
            </w:tcBorders>
            <w:shd w:val="clear" w:color="auto" w:fill="auto"/>
            <w:vAlign w:val="center"/>
            <w:hideMark/>
          </w:tcPr>
          <w:p w:rsidR="00AA2FEB" w:rsidRDefault="00AA2FEB">
            <w:pPr>
              <w:jc w:val="center"/>
              <w:rPr>
                <w:rFonts w:ascii="Calibri" w:hAnsi="Calibri" w:cs="Calibri"/>
                <w:color w:val="000000"/>
              </w:rPr>
            </w:pPr>
            <w:r>
              <w:rPr>
                <w:rFonts w:ascii="Calibri" w:hAnsi="Calibri" w:cs="Calibri"/>
                <w:color w:val="000000"/>
              </w:rPr>
              <w:t>Всего</w:t>
            </w:r>
            <w:r>
              <w:rPr>
                <w:rFonts w:ascii="Calibri" w:hAnsi="Calibri" w:cs="Calibri"/>
                <w:color w:val="000000"/>
              </w:rPr>
              <w:br/>
              <w:t xml:space="preserve"> драм РА</w:t>
            </w:r>
          </w:p>
        </w:tc>
      </w:tr>
      <w:tr w:rsidR="00AA2FEB" w:rsidTr="00AA2FEB">
        <w:trPr>
          <w:trHeight w:val="456"/>
        </w:trPr>
        <w:tc>
          <w:tcPr>
            <w:tcW w:w="547" w:type="dxa"/>
            <w:tcBorders>
              <w:top w:val="nil"/>
              <w:left w:val="single" w:sz="4" w:space="0" w:color="auto"/>
              <w:bottom w:val="single" w:sz="4" w:space="0" w:color="auto"/>
              <w:right w:val="nil"/>
            </w:tcBorders>
            <w:shd w:val="clear" w:color="auto" w:fill="auto"/>
            <w:noWrap/>
            <w:vAlign w:val="center"/>
            <w:hideMark/>
          </w:tcPr>
          <w:p w:rsidR="00AA2FEB" w:rsidRDefault="00AA2FEB">
            <w:pPr>
              <w:jc w:val="center"/>
              <w:rPr>
                <w:rFonts w:ascii="Calibri" w:hAnsi="Calibri" w:cs="Calibri"/>
                <w:color w:val="000000"/>
                <w:sz w:val="22"/>
                <w:szCs w:val="22"/>
              </w:rPr>
            </w:pPr>
            <w:r>
              <w:rPr>
                <w:rFonts w:ascii="Calibri" w:hAnsi="Calibri" w:cs="Calibri"/>
                <w:color w:val="000000"/>
                <w:sz w:val="22"/>
                <w:szCs w:val="22"/>
              </w:rPr>
              <w:t>1</w:t>
            </w:r>
          </w:p>
        </w:tc>
        <w:tc>
          <w:tcPr>
            <w:tcW w:w="3552" w:type="dxa"/>
            <w:tcBorders>
              <w:top w:val="nil"/>
              <w:left w:val="single" w:sz="4" w:space="0" w:color="auto"/>
              <w:bottom w:val="single" w:sz="4" w:space="0" w:color="auto"/>
              <w:right w:val="nil"/>
            </w:tcBorders>
            <w:shd w:val="clear" w:color="auto" w:fill="auto"/>
            <w:vAlign w:val="center"/>
            <w:hideMark/>
          </w:tcPr>
          <w:p w:rsidR="00AA2FEB" w:rsidRDefault="00AA2FEB">
            <w:pPr>
              <w:jc w:val="center"/>
              <w:rPr>
                <w:color w:val="000000"/>
              </w:rPr>
            </w:pPr>
            <w:r>
              <w:rPr>
                <w:color w:val="000000"/>
              </w:rPr>
              <w:t>Устройство контроля времени SpeedFace M4</w:t>
            </w:r>
          </w:p>
        </w:tc>
        <w:tc>
          <w:tcPr>
            <w:tcW w:w="1228" w:type="dxa"/>
            <w:tcBorders>
              <w:top w:val="nil"/>
              <w:left w:val="single" w:sz="4" w:space="0" w:color="auto"/>
              <w:bottom w:val="single" w:sz="4" w:space="0" w:color="auto"/>
              <w:right w:val="single" w:sz="4" w:space="0" w:color="auto"/>
            </w:tcBorders>
            <w:shd w:val="clear" w:color="auto" w:fill="auto"/>
            <w:vAlign w:val="center"/>
            <w:hideMark/>
          </w:tcPr>
          <w:p w:rsidR="00AA2FEB" w:rsidRDefault="00AA2FEB">
            <w:pPr>
              <w:jc w:val="center"/>
              <w:rPr>
                <w:rFonts w:ascii="GHEA Grapalat" w:hAnsi="GHEA Grapalat" w:cs="Calibri"/>
                <w:color w:val="000000"/>
                <w:sz w:val="22"/>
                <w:szCs w:val="22"/>
              </w:rPr>
            </w:pPr>
            <w:r>
              <w:rPr>
                <w:rFonts w:ascii="GHEA Grapalat" w:hAnsi="GHEA Grapalat" w:cs="Calibri"/>
                <w:color w:val="000000"/>
                <w:sz w:val="22"/>
                <w:szCs w:val="22"/>
              </w:rPr>
              <w:t>штука</w:t>
            </w:r>
          </w:p>
        </w:tc>
        <w:tc>
          <w:tcPr>
            <w:tcW w:w="1028" w:type="dxa"/>
            <w:tcBorders>
              <w:top w:val="nil"/>
              <w:left w:val="nil"/>
              <w:bottom w:val="single" w:sz="4" w:space="0" w:color="auto"/>
              <w:right w:val="single" w:sz="4" w:space="0" w:color="auto"/>
            </w:tcBorders>
            <w:shd w:val="clear" w:color="000000" w:fill="FFFFFF"/>
            <w:noWrap/>
            <w:vAlign w:val="center"/>
            <w:hideMark/>
          </w:tcPr>
          <w:p w:rsidR="00AA2FEB" w:rsidRDefault="00AA2FEB">
            <w:pPr>
              <w:jc w:val="center"/>
              <w:rPr>
                <w:rFonts w:ascii="Calibri" w:hAnsi="Calibri" w:cs="Calibri"/>
              </w:rPr>
            </w:pPr>
            <w:r>
              <w:rPr>
                <w:rFonts w:ascii="Calibri" w:hAnsi="Calibri" w:cs="Calibri"/>
              </w:rPr>
              <w:t>6</w:t>
            </w:r>
          </w:p>
        </w:tc>
        <w:tc>
          <w:tcPr>
            <w:tcW w:w="1148" w:type="dxa"/>
            <w:tcBorders>
              <w:top w:val="nil"/>
              <w:left w:val="nil"/>
              <w:bottom w:val="single" w:sz="4" w:space="0" w:color="auto"/>
              <w:right w:val="single" w:sz="4" w:space="0" w:color="auto"/>
            </w:tcBorders>
            <w:shd w:val="clear" w:color="000000" w:fill="FFFFFF"/>
            <w:noWrap/>
            <w:vAlign w:val="center"/>
            <w:hideMark/>
          </w:tcPr>
          <w:p w:rsidR="00AA2FEB" w:rsidRDefault="00AA2FEB">
            <w:pPr>
              <w:jc w:val="center"/>
              <w:rPr>
                <w:rFonts w:ascii="Calibri" w:hAnsi="Calibri" w:cs="Calibri"/>
              </w:rPr>
            </w:pPr>
            <w:r>
              <w:rPr>
                <w:rFonts w:ascii="Calibri" w:hAnsi="Calibri" w:cs="Calibri"/>
              </w:rPr>
              <w:t xml:space="preserve">           179,167   </w:t>
            </w:r>
          </w:p>
        </w:tc>
        <w:tc>
          <w:tcPr>
            <w:tcW w:w="1509" w:type="dxa"/>
            <w:tcBorders>
              <w:top w:val="nil"/>
              <w:left w:val="nil"/>
              <w:bottom w:val="single" w:sz="4" w:space="0" w:color="auto"/>
              <w:right w:val="single" w:sz="4" w:space="0" w:color="auto"/>
            </w:tcBorders>
            <w:shd w:val="clear" w:color="000000" w:fill="FFFFFF"/>
            <w:noWrap/>
            <w:vAlign w:val="center"/>
            <w:hideMark/>
          </w:tcPr>
          <w:p w:rsidR="00AA2FEB" w:rsidRDefault="00AA2FEB">
            <w:pPr>
              <w:jc w:val="center"/>
              <w:rPr>
                <w:rFonts w:ascii="Calibri" w:hAnsi="Calibri" w:cs="Calibri"/>
              </w:rPr>
            </w:pPr>
            <w:r>
              <w:rPr>
                <w:rFonts w:ascii="Calibri" w:hAnsi="Calibri" w:cs="Calibri"/>
              </w:rPr>
              <w:t xml:space="preserve">                 1,075,000   </w:t>
            </w:r>
          </w:p>
        </w:tc>
      </w:tr>
      <w:tr w:rsidR="00AA2FEB" w:rsidTr="00AA2FEB">
        <w:trPr>
          <w:trHeight w:val="456"/>
        </w:trPr>
        <w:tc>
          <w:tcPr>
            <w:tcW w:w="547" w:type="dxa"/>
            <w:tcBorders>
              <w:top w:val="nil"/>
              <w:left w:val="single" w:sz="4" w:space="0" w:color="auto"/>
              <w:bottom w:val="single" w:sz="4" w:space="0" w:color="auto"/>
              <w:right w:val="nil"/>
            </w:tcBorders>
            <w:shd w:val="clear" w:color="auto" w:fill="auto"/>
            <w:noWrap/>
            <w:vAlign w:val="center"/>
            <w:hideMark/>
          </w:tcPr>
          <w:p w:rsidR="00AA2FEB" w:rsidRDefault="00AA2FEB">
            <w:pPr>
              <w:jc w:val="center"/>
              <w:rPr>
                <w:rFonts w:ascii="Calibri" w:hAnsi="Calibri" w:cs="Calibri"/>
                <w:color w:val="000000"/>
                <w:sz w:val="22"/>
                <w:szCs w:val="22"/>
              </w:rPr>
            </w:pPr>
            <w:r>
              <w:rPr>
                <w:rFonts w:ascii="Calibri" w:hAnsi="Calibri" w:cs="Calibri"/>
                <w:color w:val="000000"/>
                <w:sz w:val="22"/>
                <w:szCs w:val="22"/>
              </w:rPr>
              <w:t>2</w:t>
            </w:r>
          </w:p>
        </w:tc>
        <w:tc>
          <w:tcPr>
            <w:tcW w:w="3552" w:type="dxa"/>
            <w:tcBorders>
              <w:top w:val="nil"/>
              <w:left w:val="single" w:sz="4" w:space="0" w:color="auto"/>
              <w:bottom w:val="single" w:sz="4" w:space="0" w:color="auto"/>
              <w:right w:val="nil"/>
            </w:tcBorders>
            <w:shd w:val="clear" w:color="auto" w:fill="auto"/>
            <w:vAlign w:val="center"/>
            <w:hideMark/>
          </w:tcPr>
          <w:p w:rsidR="00AA2FEB" w:rsidRDefault="00AA2FEB">
            <w:pPr>
              <w:jc w:val="center"/>
              <w:rPr>
                <w:color w:val="000000"/>
              </w:rPr>
            </w:pPr>
            <w:r>
              <w:rPr>
                <w:color w:val="000000"/>
              </w:rPr>
              <w:t>Программное обеспечение</w:t>
            </w:r>
          </w:p>
        </w:tc>
        <w:tc>
          <w:tcPr>
            <w:tcW w:w="1228" w:type="dxa"/>
            <w:tcBorders>
              <w:top w:val="nil"/>
              <w:left w:val="single" w:sz="4" w:space="0" w:color="auto"/>
              <w:bottom w:val="single" w:sz="4" w:space="0" w:color="auto"/>
              <w:right w:val="single" w:sz="4" w:space="0" w:color="auto"/>
            </w:tcBorders>
            <w:shd w:val="clear" w:color="auto" w:fill="auto"/>
            <w:vAlign w:val="center"/>
            <w:hideMark/>
          </w:tcPr>
          <w:p w:rsidR="00AA2FEB" w:rsidRDefault="00AA2FEB">
            <w:pPr>
              <w:jc w:val="center"/>
              <w:rPr>
                <w:rFonts w:ascii="GHEA Grapalat" w:hAnsi="GHEA Grapalat" w:cs="Calibri"/>
                <w:color w:val="000000"/>
                <w:sz w:val="22"/>
                <w:szCs w:val="22"/>
              </w:rPr>
            </w:pPr>
            <w:r>
              <w:rPr>
                <w:rFonts w:ascii="GHEA Grapalat" w:hAnsi="GHEA Grapalat" w:cs="Calibri"/>
                <w:color w:val="000000"/>
                <w:sz w:val="22"/>
                <w:szCs w:val="22"/>
              </w:rPr>
              <w:t>штука</w:t>
            </w:r>
          </w:p>
        </w:tc>
        <w:tc>
          <w:tcPr>
            <w:tcW w:w="1028" w:type="dxa"/>
            <w:tcBorders>
              <w:top w:val="nil"/>
              <w:left w:val="nil"/>
              <w:bottom w:val="single" w:sz="4" w:space="0" w:color="auto"/>
              <w:right w:val="single" w:sz="4" w:space="0" w:color="auto"/>
            </w:tcBorders>
            <w:shd w:val="clear" w:color="000000" w:fill="FFFFFF"/>
            <w:noWrap/>
            <w:vAlign w:val="center"/>
            <w:hideMark/>
          </w:tcPr>
          <w:p w:rsidR="00AA2FEB" w:rsidRDefault="00AA2FEB">
            <w:pPr>
              <w:jc w:val="center"/>
              <w:rPr>
                <w:rFonts w:ascii="Calibri" w:hAnsi="Calibri" w:cs="Calibri"/>
              </w:rPr>
            </w:pPr>
            <w:r>
              <w:rPr>
                <w:rFonts w:ascii="Calibri" w:hAnsi="Calibri" w:cs="Calibri"/>
              </w:rPr>
              <w:t>1</w:t>
            </w:r>
          </w:p>
        </w:tc>
        <w:tc>
          <w:tcPr>
            <w:tcW w:w="1148" w:type="dxa"/>
            <w:tcBorders>
              <w:top w:val="nil"/>
              <w:left w:val="nil"/>
              <w:bottom w:val="single" w:sz="4" w:space="0" w:color="auto"/>
              <w:right w:val="single" w:sz="4" w:space="0" w:color="auto"/>
            </w:tcBorders>
            <w:shd w:val="clear" w:color="000000" w:fill="FFFFFF"/>
            <w:noWrap/>
            <w:vAlign w:val="center"/>
            <w:hideMark/>
          </w:tcPr>
          <w:p w:rsidR="00AA2FEB" w:rsidRDefault="00AA2FEB">
            <w:pPr>
              <w:jc w:val="center"/>
              <w:rPr>
                <w:rFonts w:ascii="Calibri" w:hAnsi="Calibri" w:cs="Calibri"/>
              </w:rPr>
            </w:pPr>
            <w:r>
              <w:rPr>
                <w:rFonts w:ascii="Calibri" w:hAnsi="Calibri" w:cs="Calibri"/>
              </w:rPr>
              <w:t xml:space="preserve">        1,000,000   </w:t>
            </w:r>
          </w:p>
        </w:tc>
        <w:tc>
          <w:tcPr>
            <w:tcW w:w="1509" w:type="dxa"/>
            <w:tcBorders>
              <w:top w:val="nil"/>
              <w:left w:val="nil"/>
              <w:bottom w:val="single" w:sz="4" w:space="0" w:color="auto"/>
              <w:right w:val="single" w:sz="4" w:space="0" w:color="auto"/>
            </w:tcBorders>
            <w:shd w:val="clear" w:color="000000" w:fill="FFFFFF"/>
            <w:noWrap/>
            <w:vAlign w:val="center"/>
            <w:hideMark/>
          </w:tcPr>
          <w:p w:rsidR="00AA2FEB" w:rsidRDefault="00AA2FEB">
            <w:pPr>
              <w:jc w:val="center"/>
              <w:rPr>
                <w:rFonts w:ascii="Calibri" w:hAnsi="Calibri" w:cs="Calibri"/>
              </w:rPr>
            </w:pPr>
            <w:r>
              <w:rPr>
                <w:rFonts w:ascii="Calibri" w:hAnsi="Calibri" w:cs="Calibri"/>
              </w:rPr>
              <w:t xml:space="preserve">                 1,000,000   </w:t>
            </w:r>
          </w:p>
        </w:tc>
      </w:tr>
      <w:tr w:rsidR="00AA2FEB" w:rsidTr="00AA2FEB">
        <w:trPr>
          <w:trHeight w:val="456"/>
        </w:trPr>
        <w:tc>
          <w:tcPr>
            <w:tcW w:w="547" w:type="dxa"/>
            <w:tcBorders>
              <w:top w:val="nil"/>
              <w:left w:val="single" w:sz="4" w:space="0" w:color="auto"/>
              <w:bottom w:val="single" w:sz="4" w:space="0" w:color="auto"/>
              <w:right w:val="nil"/>
            </w:tcBorders>
            <w:shd w:val="clear" w:color="auto" w:fill="auto"/>
            <w:noWrap/>
            <w:vAlign w:val="center"/>
            <w:hideMark/>
          </w:tcPr>
          <w:p w:rsidR="00AA2FEB" w:rsidRDefault="00AA2FEB">
            <w:pPr>
              <w:jc w:val="center"/>
              <w:rPr>
                <w:rFonts w:ascii="Calibri" w:hAnsi="Calibri" w:cs="Calibri"/>
                <w:color w:val="000000"/>
                <w:sz w:val="22"/>
                <w:szCs w:val="22"/>
              </w:rPr>
            </w:pPr>
            <w:r>
              <w:rPr>
                <w:rFonts w:ascii="Calibri" w:hAnsi="Calibri" w:cs="Calibri"/>
                <w:color w:val="000000"/>
                <w:sz w:val="22"/>
                <w:szCs w:val="22"/>
              </w:rPr>
              <w:t>3</w:t>
            </w:r>
          </w:p>
        </w:tc>
        <w:tc>
          <w:tcPr>
            <w:tcW w:w="3552" w:type="dxa"/>
            <w:tcBorders>
              <w:top w:val="nil"/>
              <w:left w:val="single" w:sz="4" w:space="0" w:color="auto"/>
              <w:bottom w:val="single" w:sz="4" w:space="0" w:color="auto"/>
              <w:right w:val="nil"/>
            </w:tcBorders>
            <w:shd w:val="clear" w:color="auto" w:fill="auto"/>
            <w:vAlign w:val="center"/>
            <w:hideMark/>
          </w:tcPr>
          <w:p w:rsidR="00AA2FEB" w:rsidRDefault="00AA2FEB">
            <w:pPr>
              <w:jc w:val="center"/>
              <w:rPr>
                <w:color w:val="000000"/>
              </w:rPr>
            </w:pPr>
            <w:r>
              <w:rPr>
                <w:color w:val="000000"/>
              </w:rPr>
              <w:t>Стержень устройства управления</w:t>
            </w:r>
          </w:p>
        </w:tc>
        <w:tc>
          <w:tcPr>
            <w:tcW w:w="1228" w:type="dxa"/>
            <w:tcBorders>
              <w:top w:val="nil"/>
              <w:left w:val="single" w:sz="4" w:space="0" w:color="auto"/>
              <w:bottom w:val="single" w:sz="4" w:space="0" w:color="auto"/>
              <w:right w:val="single" w:sz="4" w:space="0" w:color="auto"/>
            </w:tcBorders>
            <w:shd w:val="clear" w:color="auto" w:fill="auto"/>
            <w:vAlign w:val="center"/>
            <w:hideMark/>
          </w:tcPr>
          <w:p w:rsidR="00AA2FEB" w:rsidRDefault="00AA2FEB">
            <w:pPr>
              <w:jc w:val="center"/>
              <w:rPr>
                <w:rFonts w:ascii="GHEA Grapalat" w:hAnsi="GHEA Grapalat" w:cs="Calibri"/>
                <w:color w:val="000000"/>
                <w:sz w:val="22"/>
                <w:szCs w:val="22"/>
              </w:rPr>
            </w:pPr>
            <w:r>
              <w:rPr>
                <w:rFonts w:ascii="GHEA Grapalat" w:hAnsi="GHEA Grapalat" w:cs="Calibri"/>
                <w:color w:val="000000"/>
                <w:sz w:val="22"/>
                <w:szCs w:val="22"/>
              </w:rPr>
              <w:t>штука</w:t>
            </w:r>
          </w:p>
        </w:tc>
        <w:tc>
          <w:tcPr>
            <w:tcW w:w="1028" w:type="dxa"/>
            <w:tcBorders>
              <w:top w:val="nil"/>
              <w:left w:val="nil"/>
              <w:bottom w:val="single" w:sz="4" w:space="0" w:color="auto"/>
              <w:right w:val="single" w:sz="4" w:space="0" w:color="auto"/>
            </w:tcBorders>
            <w:shd w:val="clear" w:color="000000" w:fill="FFFFFF"/>
            <w:noWrap/>
            <w:vAlign w:val="center"/>
            <w:hideMark/>
          </w:tcPr>
          <w:p w:rsidR="00AA2FEB" w:rsidRDefault="00AA2FEB">
            <w:pPr>
              <w:jc w:val="center"/>
              <w:rPr>
                <w:rFonts w:ascii="Calibri" w:hAnsi="Calibri" w:cs="Calibri"/>
              </w:rPr>
            </w:pPr>
            <w:r>
              <w:rPr>
                <w:rFonts w:ascii="Calibri" w:hAnsi="Calibri" w:cs="Calibri"/>
              </w:rPr>
              <w:t>2</w:t>
            </w:r>
          </w:p>
        </w:tc>
        <w:tc>
          <w:tcPr>
            <w:tcW w:w="1148" w:type="dxa"/>
            <w:tcBorders>
              <w:top w:val="nil"/>
              <w:left w:val="nil"/>
              <w:bottom w:val="single" w:sz="4" w:space="0" w:color="auto"/>
              <w:right w:val="single" w:sz="4" w:space="0" w:color="auto"/>
            </w:tcBorders>
            <w:shd w:val="clear" w:color="000000" w:fill="FFFFFF"/>
            <w:noWrap/>
            <w:vAlign w:val="center"/>
            <w:hideMark/>
          </w:tcPr>
          <w:p w:rsidR="00AA2FEB" w:rsidRDefault="00AA2FEB">
            <w:pPr>
              <w:jc w:val="center"/>
              <w:rPr>
                <w:rFonts w:ascii="Calibri" w:hAnsi="Calibri" w:cs="Calibri"/>
              </w:rPr>
            </w:pPr>
            <w:r>
              <w:rPr>
                <w:rFonts w:ascii="Calibri" w:hAnsi="Calibri" w:cs="Calibri"/>
              </w:rPr>
              <w:t xml:space="preserve">             12,500   </w:t>
            </w:r>
          </w:p>
        </w:tc>
        <w:tc>
          <w:tcPr>
            <w:tcW w:w="1509" w:type="dxa"/>
            <w:tcBorders>
              <w:top w:val="nil"/>
              <w:left w:val="nil"/>
              <w:bottom w:val="single" w:sz="4" w:space="0" w:color="auto"/>
              <w:right w:val="single" w:sz="4" w:space="0" w:color="auto"/>
            </w:tcBorders>
            <w:shd w:val="clear" w:color="000000" w:fill="FFFFFF"/>
            <w:noWrap/>
            <w:vAlign w:val="center"/>
            <w:hideMark/>
          </w:tcPr>
          <w:p w:rsidR="00AA2FEB" w:rsidRDefault="00AA2FEB">
            <w:pPr>
              <w:jc w:val="center"/>
              <w:rPr>
                <w:rFonts w:ascii="Calibri" w:hAnsi="Calibri" w:cs="Calibri"/>
              </w:rPr>
            </w:pPr>
            <w:r>
              <w:rPr>
                <w:rFonts w:ascii="Calibri" w:hAnsi="Calibri" w:cs="Calibri"/>
              </w:rPr>
              <w:t xml:space="preserve">                      25,000   </w:t>
            </w:r>
          </w:p>
        </w:tc>
      </w:tr>
      <w:tr w:rsidR="00AA2FEB" w:rsidTr="00AA2FEB">
        <w:trPr>
          <w:trHeight w:val="456"/>
        </w:trPr>
        <w:tc>
          <w:tcPr>
            <w:tcW w:w="547" w:type="dxa"/>
            <w:tcBorders>
              <w:top w:val="nil"/>
              <w:left w:val="single" w:sz="4" w:space="0" w:color="auto"/>
              <w:bottom w:val="single" w:sz="4" w:space="0" w:color="auto"/>
              <w:right w:val="nil"/>
            </w:tcBorders>
            <w:shd w:val="clear" w:color="auto" w:fill="auto"/>
            <w:noWrap/>
            <w:vAlign w:val="center"/>
            <w:hideMark/>
          </w:tcPr>
          <w:p w:rsidR="00AA2FEB" w:rsidRDefault="00AA2FEB">
            <w:pPr>
              <w:jc w:val="center"/>
              <w:rPr>
                <w:rFonts w:ascii="Calibri" w:hAnsi="Calibri" w:cs="Calibri"/>
                <w:color w:val="000000"/>
                <w:sz w:val="22"/>
                <w:szCs w:val="22"/>
              </w:rPr>
            </w:pPr>
            <w:r>
              <w:rPr>
                <w:rFonts w:ascii="Calibri" w:hAnsi="Calibri" w:cs="Calibri"/>
                <w:color w:val="000000"/>
                <w:sz w:val="22"/>
                <w:szCs w:val="22"/>
              </w:rPr>
              <w:t>4</w:t>
            </w:r>
          </w:p>
        </w:tc>
        <w:tc>
          <w:tcPr>
            <w:tcW w:w="3552" w:type="dxa"/>
            <w:tcBorders>
              <w:top w:val="nil"/>
              <w:left w:val="single" w:sz="4" w:space="0" w:color="auto"/>
              <w:bottom w:val="single" w:sz="4" w:space="0" w:color="auto"/>
              <w:right w:val="nil"/>
            </w:tcBorders>
            <w:shd w:val="clear" w:color="auto" w:fill="auto"/>
            <w:vAlign w:val="center"/>
            <w:hideMark/>
          </w:tcPr>
          <w:p w:rsidR="00AA2FEB" w:rsidRDefault="00AA2FEB">
            <w:pPr>
              <w:jc w:val="center"/>
              <w:rPr>
                <w:color w:val="000000"/>
              </w:rPr>
            </w:pPr>
            <w:r>
              <w:rPr>
                <w:color w:val="000000"/>
              </w:rPr>
              <w:t>Источник бесперебойного питания</w:t>
            </w:r>
          </w:p>
        </w:tc>
        <w:tc>
          <w:tcPr>
            <w:tcW w:w="1228" w:type="dxa"/>
            <w:tcBorders>
              <w:top w:val="nil"/>
              <w:left w:val="single" w:sz="4" w:space="0" w:color="auto"/>
              <w:bottom w:val="single" w:sz="4" w:space="0" w:color="auto"/>
              <w:right w:val="single" w:sz="4" w:space="0" w:color="auto"/>
            </w:tcBorders>
            <w:shd w:val="clear" w:color="auto" w:fill="auto"/>
            <w:vAlign w:val="center"/>
            <w:hideMark/>
          </w:tcPr>
          <w:p w:rsidR="00AA2FEB" w:rsidRDefault="00AA2FEB">
            <w:pPr>
              <w:jc w:val="center"/>
              <w:rPr>
                <w:rFonts w:ascii="GHEA Grapalat" w:hAnsi="GHEA Grapalat" w:cs="Calibri"/>
                <w:color w:val="000000"/>
                <w:sz w:val="22"/>
                <w:szCs w:val="22"/>
              </w:rPr>
            </w:pPr>
            <w:r>
              <w:rPr>
                <w:rFonts w:ascii="GHEA Grapalat" w:hAnsi="GHEA Grapalat" w:cs="Calibri"/>
                <w:color w:val="000000"/>
                <w:sz w:val="22"/>
                <w:szCs w:val="22"/>
              </w:rPr>
              <w:t>штука</w:t>
            </w:r>
          </w:p>
        </w:tc>
        <w:tc>
          <w:tcPr>
            <w:tcW w:w="1028" w:type="dxa"/>
            <w:tcBorders>
              <w:top w:val="nil"/>
              <w:left w:val="nil"/>
              <w:bottom w:val="single" w:sz="4" w:space="0" w:color="auto"/>
              <w:right w:val="single" w:sz="4" w:space="0" w:color="auto"/>
            </w:tcBorders>
            <w:shd w:val="clear" w:color="000000" w:fill="FFFFFF"/>
            <w:noWrap/>
            <w:vAlign w:val="center"/>
            <w:hideMark/>
          </w:tcPr>
          <w:p w:rsidR="00AA2FEB" w:rsidRDefault="00AA2FEB">
            <w:pPr>
              <w:jc w:val="center"/>
              <w:rPr>
                <w:rFonts w:ascii="Calibri" w:hAnsi="Calibri" w:cs="Calibri"/>
              </w:rPr>
            </w:pPr>
            <w:r>
              <w:rPr>
                <w:rFonts w:ascii="Calibri" w:hAnsi="Calibri" w:cs="Calibri"/>
              </w:rPr>
              <w:t>1</w:t>
            </w:r>
          </w:p>
        </w:tc>
        <w:tc>
          <w:tcPr>
            <w:tcW w:w="1148" w:type="dxa"/>
            <w:tcBorders>
              <w:top w:val="nil"/>
              <w:left w:val="nil"/>
              <w:bottom w:val="single" w:sz="4" w:space="0" w:color="auto"/>
              <w:right w:val="single" w:sz="4" w:space="0" w:color="auto"/>
            </w:tcBorders>
            <w:shd w:val="clear" w:color="000000" w:fill="FFFFFF"/>
            <w:noWrap/>
            <w:vAlign w:val="center"/>
            <w:hideMark/>
          </w:tcPr>
          <w:p w:rsidR="00AA2FEB" w:rsidRDefault="00AA2FEB">
            <w:pPr>
              <w:jc w:val="center"/>
              <w:rPr>
                <w:rFonts w:ascii="Calibri" w:hAnsi="Calibri" w:cs="Calibri"/>
              </w:rPr>
            </w:pPr>
            <w:r>
              <w:rPr>
                <w:rFonts w:ascii="Calibri" w:hAnsi="Calibri" w:cs="Calibri"/>
              </w:rPr>
              <w:t xml:space="preserve">             16,667   </w:t>
            </w:r>
          </w:p>
        </w:tc>
        <w:tc>
          <w:tcPr>
            <w:tcW w:w="1509" w:type="dxa"/>
            <w:tcBorders>
              <w:top w:val="nil"/>
              <w:left w:val="nil"/>
              <w:bottom w:val="single" w:sz="4" w:space="0" w:color="auto"/>
              <w:right w:val="single" w:sz="4" w:space="0" w:color="auto"/>
            </w:tcBorders>
            <w:shd w:val="clear" w:color="000000" w:fill="FFFFFF"/>
            <w:noWrap/>
            <w:vAlign w:val="center"/>
            <w:hideMark/>
          </w:tcPr>
          <w:p w:rsidR="00AA2FEB" w:rsidRDefault="00AA2FEB">
            <w:pPr>
              <w:jc w:val="center"/>
              <w:rPr>
                <w:rFonts w:ascii="Calibri" w:hAnsi="Calibri" w:cs="Calibri"/>
              </w:rPr>
            </w:pPr>
            <w:r>
              <w:rPr>
                <w:rFonts w:ascii="Calibri" w:hAnsi="Calibri" w:cs="Calibri"/>
              </w:rPr>
              <w:t xml:space="preserve">                      16,667   </w:t>
            </w:r>
          </w:p>
        </w:tc>
      </w:tr>
      <w:tr w:rsidR="00AA2FEB" w:rsidTr="00AA2FEB">
        <w:trPr>
          <w:trHeight w:val="456"/>
        </w:trPr>
        <w:tc>
          <w:tcPr>
            <w:tcW w:w="547" w:type="dxa"/>
            <w:tcBorders>
              <w:top w:val="nil"/>
              <w:left w:val="single" w:sz="4" w:space="0" w:color="auto"/>
              <w:bottom w:val="single" w:sz="4" w:space="0" w:color="auto"/>
              <w:right w:val="nil"/>
            </w:tcBorders>
            <w:shd w:val="clear" w:color="auto" w:fill="auto"/>
            <w:noWrap/>
            <w:vAlign w:val="center"/>
            <w:hideMark/>
          </w:tcPr>
          <w:p w:rsidR="00AA2FEB" w:rsidRDefault="00AA2FEB">
            <w:pPr>
              <w:jc w:val="center"/>
              <w:rPr>
                <w:rFonts w:ascii="Calibri" w:hAnsi="Calibri" w:cs="Calibri"/>
                <w:color w:val="000000"/>
                <w:sz w:val="22"/>
                <w:szCs w:val="22"/>
              </w:rPr>
            </w:pPr>
            <w:r>
              <w:rPr>
                <w:rFonts w:ascii="Calibri" w:hAnsi="Calibri" w:cs="Calibri"/>
                <w:color w:val="000000"/>
                <w:sz w:val="22"/>
                <w:szCs w:val="22"/>
              </w:rPr>
              <w:t>5</w:t>
            </w:r>
          </w:p>
        </w:tc>
        <w:tc>
          <w:tcPr>
            <w:tcW w:w="3552" w:type="dxa"/>
            <w:tcBorders>
              <w:top w:val="nil"/>
              <w:left w:val="single" w:sz="4" w:space="0" w:color="auto"/>
              <w:bottom w:val="single" w:sz="4" w:space="0" w:color="auto"/>
              <w:right w:val="nil"/>
            </w:tcBorders>
            <w:shd w:val="clear" w:color="auto" w:fill="auto"/>
            <w:vAlign w:val="center"/>
            <w:hideMark/>
          </w:tcPr>
          <w:p w:rsidR="00AA2FEB" w:rsidRDefault="00AA2FEB">
            <w:pPr>
              <w:jc w:val="center"/>
              <w:rPr>
                <w:color w:val="000000"/>
              </w:rPr>
            </w:pPr>
            <w:r>
              <w:rPr>
                <w:color w:val="000000"/>
              </w:rPr>
              <w:t>Домофон и монитор</w:t>
            </w:r>
          </w:p>
        </w:tc>
        <w:tc>
          <w:tcPr>
            <w:tcW w:w="1228" w:type="dxa"/>
            <w:tcBorders>
              <w:top w:val="nil"/>
              <w:left w:val="single" w:sz="4" w:space="0" w:color="auto"/>
              <w:bottom w:val="single" w:sz="4" w:space="0" w:color="auto"/>
              <w:right w:val="single" w:sz="4" w:space="0" w:color="auto"/>
            </w:tcBorders>
            <w:shd w:val="clear" w:color="auto" w:fill="auto"/>
            <w:vAlign w:val="center"/>
            <w:hideMark/>
          </w:tcPr>
          <w:p w:rsidR="00AA2FEB" w:rsidRDefault="00AA2FEB">
            <w:pPr>
              <w:jc w:val="center"/>
              <w:rPr>
                <w:rFonts w:ascii="GHEA Grapalat" w:hAnsi="GHEA Grapalat" w:cs="Calibri"/>
                <w:color w:val="000000"/>
                <w:sz w:val="22"/>
                <w:szCs w:val="22"/>
              </w:rPr>
            </w:pPr>
            <w:r>
              <w:rPr>
                <w:rFonts w:ascii="GHEA Grapalat" w:hAnsi="GHEA Grapalat" w:cs="Calibri"/>
                <w:color w:val="000000"/>
                <w:sz w:val="22"/>
                <w:szCs w:val="22"/>
              </w:rPr>
              <w:t>штука</w:t>
            </w:r>
          </w:p>
        </w:tc>
        <w:tc>
          <w:tcPr>
            <w:tcW w:w="1028" w:type="dxa"/>
            <w:tcBorders>
              <w:top w:val="nil"/>
              <w:left w:val="nil"/>
              <w:bottom w:val="single" w:sz="4" w:space="0" w:color="auto"/>
              <w:right w:val="single" w:sz="4" w:space="0" w:color="auto"/>
            </w:tcBorders>
            <w:shd w:val="clear" w:color="000000" w:fill="FFFFFF"/>
            <w:noWrap/>
            <w:vAlign w:val="center"/>
            <w:hideMark/>
          </w:tcPr>
          <w:p w:rsidR="00AA2FEB" w:rsidRDefault="00AA2FEB">
            <w:pPr>
              <w:jc w:val="center"/>
              <w:rPr>
                <w:rFonts w:ascii="Calibri" w:hAnsi="Calibri" w:cs="Calibri"/>
              </w:rPr>
            </w:pPr>
            <w:r>
              <w:rPr>
                <w:rFonts w:ascii="Calibri" w:hAnsi="Calibri" w:cs="Calibri"/>
              </w:rPr>
              <w:t>1</w:t>
            </w:r>
          </w:p>
        </w:tc>
        <w:tc>
          <w:tcPr>
            <w:tcW w:w="1148" w:type="dxa"/>
            <w:tcBorders>
              <w:top w:val="nil"/>
              <w:left w:val="nil"/>
              <w:bottom w:val="single" w:sz="4" w:space="0" w:color="auto"/>
              <w:right w:val="single" w:sz="4" w:space="0" w:color="auto"/>
            </w:tcBorders>
            <w:shd w:val="clear" w:color="000000" w:fill="FFFFFF"/>
            <w:noWrap/>
            <w:vAlign w:val="center"/>
            <w:hideMark/>
          </w:tcPr>
          <w:p w:rsidR="00AA2FEB" w:rsidRDefault="00AA2FEB">
            <w:pPr>
              <w:jc w:val="center"/>
              <w:rPr>
                <w:rFonts w:ascii="Calibri" w:hAnsi="Calibri" w:cs="Calibri"/>
              </w:rPr>
            </w:pPr>
            <w:r>
              <w:rPr>
                <w:rFonts w:ascii="Calibri" w:hAnsi="Calibri" w:cs="Calibri"/>
              </w:rPr>
              <w:t xml:space="preserve">           100,833   </w:t>
            </w:r>
          </w:p>
        </w:tc>
        <w:tc>
          <w:tcPr>
            <w:tcW w:w="1509" w:type="dxa"/>
            <w:tcBorders>
              <w:top w:val="nil"/>
              <w:left w:val="nil"/>
              <w:bottom w:val="single" w:sz="4" w:space="0" w:color="auto"/>
              <w:right w:val="single" w:sz="4" w:space="0" w:color="auto"/>
            </w:tcBorders>
            <w:shd w:val="clear" w:color="000000" w:fill="FFFFFF"/>
            <w:noWrap/>
            <w:vAlign w:val="center"/>
            <w:hideMark/>
          </w:tcPr>
          <w:p w:rsidR="00AA2FEB" w:rsidRDefault="00AA2FEB">
            <w:pPr>
              <w:jc w:val="center"/>
              <w:rPr>
                <w:rFonts w:ascii="Calibri" w:hAnsi="Calibri" w:cs="Calibri"/>
              </w:rPr>
            </w:pPr>
            <w:r>
              <w:rPr>
                <w:rFonts w:ascii="Calibri" w:hAnsi="Calibri" w:cs="Calibri"/>
              </w:rPr>
              <w:t xml:space="preserve">                    100,833   </w:t>
            </w:r>
          </w:p>
        </w:tc>
      </w:tr>
      <w:tr w:rsidR="00AA2FEB" w:rsidTr="00AA2FEB">
        <w:trPr>
          <w:trHeight w:val="456"/>
        </w:trPr>
        <w:tc>
          <w:tcPr>
            <w:tcW w:w="547" w:type="dxa"/>
            <w:tcBorders>
              <w:top w:val="nil"/>
              <w:left w:val="single" w:sz="4" w:space="0" w:color="auto"/>
              <w:bottom w:val="single" w:sz="4" w:space="0" w:color="auto"/>
              <w:right w:val="nil"/>
            </w:tcBorders>
            <w:shd w:val="clear" w:color="auto" w:fill="auto"/>
            <w:noWrap/>
            <w:vAlign w:val="center"/>
            <w:hideMark/>
          </w:tcPr>
          <w:p w:rsidR="00AA2FEB" w:rsidRDefault="00AA2FEB">
            <w:pPr>
              <w:jc w:val="center"/>
              <w:rPr>
                <w:rFonts w:ascii="Calibri" w:hAnsi="Calibri" w:cs="Calibri"/>
                <w:color w:val="000000"/>
                <w:sz w:val="22"/>
                <w:szCs w:val="22"/>
              </w:rPr>
            </w:pPr>
            <w:r>
              <w:rPr>
                <w:rFonts w:ascii="Calibri" w:hAnsi="Calibri" w:cs="Calibri"/>
                <w:color w:val="000000"/>
                <w:sz w:val="22"/>
                <w:szCs w:val="22"/>
              </w:rPr>
              <w:t>6</w:t>
            </w:r>
          </w:p>
        </w:tc>
        <w:tc>
          <w:tcPr>
            <w:tcW w:w="3552" w:type="dxa"/>
            <w:tcBorders>
              <w:top w:val="nil"/>
              <w:left w:val="single" w:sz="4" w:space="0" w:color="auto"/>
              <w:bottom w:val="single" w:sz="4" w:space="0" w:color="auto"/>
              <w:right w:val="nil"/>
            </w:tcBorders>
            <w:shd w:val="clear" w:color="auto" w:fill="auto"/>
            <w:vAlign w:val="center"/>
            <w:hideMark/>
          </w:tcPr>
          <w:p w:rsidR="00AA2FEB" w:rsidRDefault="00AA2FEB">
            <w:pPr>
              <w:jc w:val="center"/>
              <w:rPr>
                <w:color w:val="000000"/>
              </w:rPr>
            </w:pPr>
            <w:r>
              <w:rPr>
                <w:color w:val="000000"/>
              </w:rPr>
              <w:t>Источник стабильного питания</w:t>
            </w:r>
          </w:p>
        </w:tc>
        <w:tc>
          <w:tcPr>
            <w:tcW w:w="1228" w:type="dxa"/>
            <w:tcBorders>
              <w:top w:val="nil"/>
              <w:left w:val="single" w:sz="4" w:space="0" w:color="auto"/>
              <w:bottom w:val="single" w:sz="4" w:space="0" w:color="auto"/>
              <w:right w:val="single" w:sz="4" w:space="0" w:color="auto"/>
            </w:tcBorders>
            <w:shd w:val="clear" w:color="auto" w:fill="auto"/>
            <w:vAlign w:val="center"/>
            <w:hideMark/>
          </w:tcPr>
          <w:p w:rsidR="00AA2FEB" w:rsidRDefault="00AA2FEB">
            <w:pPr>
              <w:jc w:val="center"/>
              <w:rPr>
                <w:rFonts w:ascii="GHEA Grapalat" w:hAnsi="GHEA Grapalat" w:cs="Calibri"/>
                <w:color w:val="000000"/>
                <w:sz w:val="22"/>
                <w:szCs w:val="22"/>
              </w:rPr>
            </w:pPr>
            <w:r>
              <w:rPr>
                <w:rFonts w:ascii="GHEA Grapalat" w:hAnsi="GHEA Grapalat" w:cs="Calibri"/>
                <w:color w:val="000000"/>
                <w:sz w:val="22"/>
                <w:szCs w:val="22"/>
              </w:rPr>
              <w:t>штука</w:t>
            </w:r>
          </w:p>
        </w:tc>
        <w:tc>
          <w:tcPr>
            <w:tcW w:w="1028" w:type="dxa"/>
            <w:tcBorders>
              <w:top w:val="nil"/>
              <w:left w:val="nil"/>
              <w:bottom w:val="single" w:sz="4" w:space="0" w:color="auto"/>
              <w:right w:val="single" w:sz="4" w:space="0" w:color="auto"/>
            </w:tcBorders>
            <w:shd w:val="clear" w:color="000000" w:fill="FFFFFF"/>
            <w:noWrap/>
            <w:vAlign w:val="center"/>
            <w:hideMark/>
          </w:tcPr>
          <w:p w:rsidR="00AA2FEB" w:rsidRDefault="00AA2FEB">
            <w:pPr>
              <w:jc w:val="center"/>
              <w:rPr>
                <w:rFonts w:ascii="Calibri" w:hAnsi="Calibri" w:cs="Calibri"/>
              </w:rPr>
            </w:pPr>
            <w:r>
              <w:rPr>
                <w:rFonts w:ascii="Calibri" w:hAnsi="Calibri" w:cs="Calibri"/>
              </w:rPr>
              <w:t>2</w:t>
            </w:r>
          </w:p>
        </w:tc>
        <w:tc>
          <w:tcPr>
            <w:tcW w:w="1148" w:type="dxa"/>
            <w:tcBorders>
              <w:top w:val="nil"/>
              <w:left w:val="nil"/>
              <w:bottom w:val="single" w:sz="4" w:space="0" w:color="auto"/>
              <w:right w:val="single" w:sz="4" w:space="0" w:color="auto"/>
            </w:tcBorders>
            <w:shd w:val="clear" w:color="000000" w:fill="FFFFFF"/>
            <w:noWrap/>
            <w:vAlign w:val="center"/>
            <w:hideMark/>
          </w:tcPr>
          <w:p w:rsidR="00AA2FEB" w:rsidRDefault="00AA2FEB">
            <w:pPr>
              <w:jc w:val="center"/>
              <w:rPr>
                <w:rFonts w:ascii="Calibri" w:hAnsi="Calibri" w:cs="Calibri"/>
              </w:rPr>
            </w:pPr>
            <w:r>
              <w:rPr>
                <w:rFonts w:ascii="Calibri" w:hAnsi="Calibri" w:cs="Calibri"/>
              </w:rPr>
              <w:t xml:space="preserve">               1,667   </w:t>
            </w:r>
          </w:p>
        </w:tc>
        <w:tc>
          <w:tcPr>
            <w:tcW w:w="1509" w:type="dxa"/>
            <w:tcBorders>
              <w:top w:val="nil"/>
              <w:left w:val="nil"/>
              <w:bottom w:val="single" w:sz="4" w:space="0" w:color="auto"/>
              <w:right w:val="single" w:sz="4" w:space="0" w:color="auto"/>
            </w:tcBorders>
            <w:shd w:val="clear" w:color="000000" w:fill="FFFFFF"/>
            <w:noWrap/>
            <w:vAlign w:val="center"/>
            <w:hideMark/>
          </w:tcPr>
          <w:p w:rsidR="00AA2FEB" w:rsidRDefault="00AA2FEB">
            <w:pPr>
              <w:jc w:val="center"/>
              <w:rPr>
                <w:rFonts w:ascii="Calibri" w:hAnsi="Calibri" w:cs="Calibri"/>
              </w:rPr>
            </w:pPr>
            <w:r>
              <w:rPr>
                <w:rFonts w:ascii="Calibri" w:hAnsi="Calibri" w:cs="Calibri"/>
              </w:rPr>
              <w:t xml:space="preserve">                        3,334   </w:t>
            </w:r>
          </w:p>
        </w:tc>
      </w:tr>
      <w:tr w:rsidR="00AA2FEB" w:rsidTr="00AA2FEB">
        <w:trPr>
          <w:trHeight w:val="456"/>
        </w:trPr>
        <w:tc>
          <w:tcPr>
            <w:tcW w:w="547" w:type="dxa"/>
            <w:tcBorders>
              <w:top w:val="nil"/>
              <w:left w:val="single" w:sz="4" w:space="0" w:color="auto"/>
              <w:bottom w:val="single" w:sz="4" w:space="0" w:color="auto"/>
              <w:right w:val="nil"/>
            </w:tcBorders>
            <w:shd w:val="clear" w:color="auto" w:fill="auto"/>
            <w:noWrap/>
            <w:vAlign w:val="center"/>
            <w:hideMark/>
          </w:tcPr>
          <w:p w:rsidR="00AA2FEB" w:rsidRDefault="00AA2FEB">
            <w:pPr>
              <w:jc w:val="center"/>
              <w:rPr>
                <w:rFonts w:ascii="Calibri" w:hAnsi="Calibri" w:cs="Calibri"/>
                <w:color w:val="000000"/>
                <w:sz w:val="22"/>
                <w:szCs w:val="22"/>
              </w:rPr>
            </w:pPr>
            <w:r>
              <w:rPr>
                <w:rFonts w:ascii="Calibri" w:hAnsi="Calibri" w:cs="Calibri"/>
                <w:color w:val="000000"/>
                <w:sz w:val="22"/>
                <w:szCs w:val="22"/>
              </w:rPr>
              <w:t>7</w:t>
            </w:r>
          </w:p>
        </w:tc>
        <w:tc>
          <w:tcPr>
            <w:tcW w:w="3552" w:type="dxa"/>
            <w:tcBorders>
              <w:top w:val="nil"/>
              <w:left w:val="single" w:sz="4" w:space="0" w:color="auto"/>
              <w:bottom w:val="single" w:sz="4" w:space="0" w:color="auto"/>
              <w:right w:val="nil"/>
            </w:tcBorders>
            <w:shd w:val="clear" w:color="auto" w:fill="auto"/>
            <w:vAlign w:val="center"/>
            <w:hideMark/>
          </w:tcPr>
          <w:p w:rsidR="00AA2FEB" w:rsidRDefault="00AA2FEB">
            <w:pPr>
              <w:jc w:val="center"/>
              <w:rPr>
                <w:color w:val="000000"/>
              </w:rPr>
            </w:pPr>
            <w:r>
              <w:rPr>
                <w:color w:val="000000"/>
              </w:rPr>
              <w:t>Кабель</w:t>
            </w:r>
          </w:p>
        </w:tc>
        <w:tc>
          <w:tcPr>
            <w:tcW w:w="1228" w:type="dxa"/>
            <w:tcBorders>
              <w:top w:val="nil"/>
              <w:left w:val="single" w:sz="4" w:space="0" w:color="auto"/>
              <w:bottom w:val="single" w:sz="4" w:space="0" w:color="auto"/>
              <w:right w:val="single" w:sz="4" w:space="0" w:color="auto"/>
            </w:tcBorders>
            <w:shd w:val="clear" w:color="auto" w:fill="auto"/>
            <w:vAlign w:val="center"/>
            <w:hideMark/>
          </w:tcPr>
          <w:p w:rsidR="00AA2FEB" w:rsidRDefault="00AA2FEB">
            <w:pPr>
              <w:jc w:val="center"/>
              <w:rPr>
                <w:rFonts w:ascii="GHEA Grapalat" w:hAnsi="GHEA Grapalat" w:cs="Calibri"/>
                <w:color w:val="000000"/>
                <w:sz w:val="22"/>
                <w:szCs w:val="22"/>
              </w:rPr>
            </w:pPr>
            <w:r>
              <w:rPr>
                <w:rFonts w:ascii="GHEA Grapalat" w:hAnsi="GHEA Grapalat" w:cs="Calibri"/>
                <w:color w:val="000000"/>
                <w:sz w:val="22"/>
                <w:szCs w:val="22"/>
              </w:rPr>
              <w:t>метр</w:t>
            </w:r>
          </w:p>
        </w:tc>
        <w:tc>
          <w:tcPr>
            <w:tcW w:w="1028" w:type="dxa"/>
            <w:tcBorders>
              <w:top w:val="nil"/>
              <w:left w:val="nil"/>
              <w:bottom w:val="single" w:sz="4" w:space="0" w:color="auto"/>
              <w:right w:val="single" w:sz="4" w:space="0" w:color="auto"/>
            </w:tcBorders>
            <w:shd w:val="clear" w:color="000000" w:fill="FFFFFF"/>
            <w:noWrap/>
            <w:vAlign w:val="center"/>
            <w:hideMark/>
          </w:tcPr>
          <w:p w:rsidR="00AA2FEB" w:rsidRDefault="00AA2FEB">
            <w:pPr>
              <w:jc w:val="center"/>
              <w:rPr>
                <w:rFonts w:ascii="Calibri" w:hAnsi="Calibri" w:cs="Calibri"/>
              </w:rPr>
            </w:pPr>
            <w:r>
              <w:rPr>
                <w:rFonts w:ascii="Calibri" w:hAnsi="Calibri" w:cs="Calibri"/>
              </w:rPr>
              <w:t>300</w:t>
            </w:r>
          </w:p>
        </w:tc>
        <w:tc>
          <w:tcPr>
            <w:tcW w:w="1148" w:type="dxa"/>
            <w:tcBorders>
              <w:top w:val="nil"/>
              <w:left w:val="nil"/>
              <w:bottom w:val="single" w:sz="4" w:space="0" w:color="auto"/>
              <w:right w:val="single" w:sz="4" w:space="0" w:color="auto"/>
            </w:tcBorders>
            <w:shd w:val="clear" w:color="000000" w:fill="FFFFFF"/>
            <w:noWrap/>
            <w:vAlign w:val="center"/>
            <w:hideMark/>
          </w:tcPr>
          <w:p w:rsidR="00AA2FEB" w:rsidRDefault="00AA2FEB">
            <w:pPr>
              <w:jc w:val="center"/>
              <w:rPr>
                <w:rFonts w:ascii="Calibri" w:hAnsi="Calibri" w:cs="Calibri"/>
              </w:rPr>
            </w:pPr>
            <w:r>
              <w:rPr>
                <w:rFonts w:ascii="Calibri" w:hAnsi="Calibri" w:cs="Calibri"/>
              </w:rPr>
              <w:t xml:space="preserve">                  250   </w:t>
            </w:r>
          </w:p>
        </w:tc>
        <w:tc>
          <w:tcPr>
            <w:tcW w:w="1509" w:type="dxa"/>
            <w:tcBorders>
              <w:top w:val="nil"/>
              <w:left w:val="nil"/>
              <w:bottom w:val="single" w:sz="4" w:space="0" w:color="auto"/>
              <w:right w:val="single" w:sz="4" w:space="0" w:color="auto"/>
            </w:tcBorders>
            <w:shd w:val="clear" w:color="000000" w:fill="FFFFFF"/>
            <w:noWrap/>
            <w:vAlign w:val="center"/>
            <w:hideMark/>
          </w:tcPr>
          <w:p w:rsidR="00AA2FEB" w:rsidRDefault="00AA2FEB">
            <w:pPr>
              <w:jc w:val="center"/>
              <w:rPr>
                <w:rFonts w:ascii="Calibri" w:hAnsi="Calibri" w:cs="Calibri"/>
              </w:rPr>
            </w:pPr>
            <w:r>
              <w:rPr>
                <w:rFonts w:ascii="Calibri" w:hAnsi="Calibri" w:cs="Calibri"/>
              </w:rPr>
              <w:t xml:space="preserve">                      75,000   </w:t>
            </w:r>
          </w:p>
        </w:tc>
      </w:tr>
      <w:tr w:rsidR="00AA2FEB" w:rsidTr="00AA2FEB">
        <w:trPr>
          <w:trHeight w:val="570"/>
        </w:trPr>
        <w:tc>
          <w:tcPr>
            <w:tcW w:w="547" w:type="dxa"/>
            <w:tcBorders>
              <w:top w:val="nil"/>
              <w:left w:val="single" w:sz="4" w:space="0" w:color="auto"/>
              <w:bottom w:val="single" w:sz="4" w:space="0" w:color="auto"/>
              <w:right w:val="single" w:sz="4" w:space="0" w:color="auto"/>
            </w:tcBorders>
            <w:shd w:val="clear" w:color="000000" w:fill="F2F2F2"/>
            <w:noWrap/>
            <w:vAlign w:val="center"/>
            <w:hideMark/>
          </w:tcPr>
          <w:p w:rsidR="00AA2FEB" w:rsidRDefault="00AA2FEB">
            <w:pPr>
              <w:rPr>
                <w:rFonts w:ascii="Arial" w:hAnsi="Arial" w:cs="Arial"/>
                <w:b/>
                <w:bCs/>
                <w:i/>
                <w:iCs/>
                <w:color w:val="000000"/>
              </w:rPr>
            </w:pPr>
            <w:r>
              <w:rPr>
                <w:rFonts w:ascii="Arial" w:hAnsi="Arial" w:cs="Arial"/>
                <w:b/>
                <w:bCs/>
                <w:i/>
                <w:iCs/>
                <w:color w:val="000000"/>
              </w:rPr>
              <w:t> </w:t>
            </w:r>
          </w:p>
        </w:tc>
        <w:tc>
          <w:tcPr>
            <w:tcW w:w="3552" w:type="dxa"/>
            <w:tcBorders>
              <w:top w:val="nil"/>
              <w:left w:val="nil"/>
              <w:bottom w:val="single" w:sz="4" w:space="0" w:color="auto"/>
              <w:right w:val="single" w:sz="4" w:space="0" w:color="auto"/>
            </w:tcBorders>
            <w:shd w:val="clear" w:color="000000" w:fill="F2F2F2"/>
            <w:noWrap/>
            <w:vAlign w:val="center"/>
            <w:hideMark/>
          </w:tcPr>
          <w:p w:rsidR="00AA2FEB" w:rsidRDefault="00AA2FEB">
            <w:pPr>
              <w:rPr>
                <w:rFonts w:ascii="Arial" w:hAnsi="Arial" w:cs="Arial"/>
                <w:b/>
                <w:bCs/>
                <w:i/>
                <w:iCs/>
                <w:color w:val="000000"/>
              </w:rPr>
            </w:pPr>
            <w:r>
              <w:rPr>
                <w:rFonts w:ascii="Arial" w:hAnsi="Arial" w:cs="Arial"/>
                <w:b/>
                <w:bCs/>
                <w:i/>
                <w:iCs/>
                <w:color w:val="000000"/>
              </w:rPr>
              <w:t>Всего</w:t>
            </w:r>
          </w:p>
        </w:tc>
        <w:tc>
          <w:tcPr>
            <w:tcW w:w="1228" w:type="dxa"/>
            <w:tcBorders>
              <w:top w:val="nil"/>
              <w:left w:val="nil"/>
              <w:bottom w:val="single" w:sz="4" w:space="0" w:color="auto"/>
              <w:right w:val="single" w:sz="4" w:space="0" w:color="auto"/>
            </w:tcBorders>
            <w:shd w:val="clear" w:color="000000" w:fill="D9D9D9"/>
            <w:noWrap/>
            <w:vAlign w:val="center"/>
            <w:hideMark/>
          </w:tcPr>
          <w:p w:rsidR="00AA2FEB" w:rsidRDefault="00AA2FEB">
            <w:pPr>
              <w:jc w:val="center"/>
              <w:rPr>
                <w:rFonts w:ascii="Calibri" w:hAnsi="Calibri" w:cs="Calibri"/>
                <w:b/>
                <w:bCs/>
              </w:rPr>
            </w:pPr>
            <w:r>
              <w:rPr>
                <w:rFonts w:ascii="Calibri" w:hAnsi="Calibri" w:cs="Calibri"/>
                <w:b/>
                <w:bCs/>
              </w:rPr>
              <w:t> </w:t>
            </w:r>
          </w:p>
        </w:tc>
        <w:tc>
          <w:tcPr>
            <w:tcW w:w="1028" w:type="dxa"/>
            <w:tcBorders>
              <w:top w:val="nil"/>
              <w:left w:val="nil"/>
              <w:bottom w:val="single" w:sz="4" w:space="0" w:color="auto"/>
              <w:right w:val="single" w:sz="4" w:space="0" w:color="auto"/>
            </w:tcBorders>
            <w:shd w:val="clear" w:color="000000" w:fill="D9D9D9"/>
            <w:noWrap/>
            <w:vAlign w:val="center"/>
            <w:hideMark/>
          </w:tcPr>
          <w:p w:rsidR="00AA2FEB" w:rsidRDefault="00AA2FEB">
            <w:pPr>
              <w:jc w:val="center"/>
              <w:rPr>
                <w:rFonts w:ascii="Calibri" w:hAnsi="Calibri" w:cs="Calibri"/>
                <w:b/>
                <w:bCs/>
              </w:rPr>
            </w:pPr>
            <w:r>
              <w:rPr>
                <w:rFonts w:ascii="Calibri" w:hAnsi="Calibri" w:cs="Calibri"/>
                <w:b/>
                <w:bCs/>
              </w:rPr>
              <w:t> </w:t>
            </w:r>
          </w:p>
        </w:tc>
        <w:tc>
          <w:tcPr>
            <w:tcW w:w="1148" w:type="dxa"/>
            <w:tcBorders>
              <w:top w:val="nil"/>
              <w:left w:val="nil"/>
              <w:bottom w:val="single" w:sz="4" w:space="0" w:color="auto"/>
              <w:right w:val="single" w:sz="4" w:space="0" w:color="auto"/>
            </w:tcBorders>
            <w:shd w:val="clear" w:color="000000" w:fill="D9D9D9"/>
            <w:noWrap/>
            <w:vAlign w:val="center"/>
            <w:hideMark/>
          </w:tcPr>
          <w:p w:rsidR="00AA2FEB" w:rsidRDefault="00AA2FEB">
            <w:pPr>
              <w:rPr>
                <w:rFonts w:ascii="Calibri" w:hAnsi="Calibri" w:cs="Calibri"/>
                <w:b/>
                <w:bCs/>
              </w:rPr>
            </w:pPr>
            <w:r>
              <w:rPr>
                <w:rFonts w:ascii="Calibri" w:hAnsi="Calibri" w:cs="Calibri"/>
                <w:b/>
                <w:bCs/>
              </w:rPr>
              <w:t> </w:t>
            </w:r>
          </w:p>
        </w:tc>
        <w:tc>
          <w:tcPr>
            <w:tcW w:w="1509" w:type="dxa"/>
            <w:tcBorders>
              <w:top w:val="nil"/>
              <w:left w:val="nil"/>
              <w:bottom w:val="single" w:sz="4" w:space="0" w:color="auto"/>
              <w:right w:val="single" w:sz="4" w:space="0" w:color="auto"/>
            </w:tcBorders>
            <w:shd w:val="clear" w:color="000000" w:fill="D9D9D9"/>
            <w:noWrap/>
            <w:vAlign w:val="center"/>
            <w:hideMark/>
          </w:tcPr>
          <w:p w:rsidR="00AA2FEB" w:rsidRDefault="00AA2FEB">
            <w:pPr>
              <w:rPr>
                <w:rFonts w:ascii="Calibri" w:hAnsi="Calibri" w:cs="Calibri"/>
                <w:b/>
                <w:bCs/>
              </w:rPr>
            </w:pPr>
            <w:r>
              <w:rPr>
                <w:rFonts w:ascii="Calibri" w:hAnsi="Calibri" w:cs="Calibri"/>
                <w:b/>
                <w:bCs/>
              </w:rPr>
              <w:t xml:space="preserve">                 2,295,834   </w:t>
            </w:r>
          </w:p>
        </w:tc>
      </w:tr>
      <w:tr w:rsidR="00AA2FEB" w:rsidTr="00AA2FEB">
        <w:trPr>
          <w:trHeight w:val="669"/>
        </w:trPr>
        <w:tc>
          <w:tcPr>
            <w:tcW w:w="547" w:type="dxa"/>
            <w:tcBorders>
              <w:top w:val="nil"/>
              <w:left w:val="single" w:sz="4" w:space="0" w:color="auto"/>
              <w:bottom w:val="single" w:sz="4" w:space="0" w:color="auto"/>
              <w:right w:val="single" w:sz="4" w:space="0" w:color="auto"/>
            </w:tcBorders>
            <w:shd w:val="clear" w:color="000000" w:fill="F2F2F2"/>
            <w:noWrap/>
            <w:vAlign w:val="center"/>
            <w:hideMark/>
          </w:tcPr>
          <w:p w:rsidR="00AA2FEB" w:rsidRDefault="00AA2FEB">
            <w:pPr>
              <w:rPr>
                <w:rFonts w:ascii="Arial" w:hAnsi="Arial" w:cs="Arial"/>
                <w:b/>
                <w:bCs/>
                <w:i/>
                <w:iCs/>
                <w:color w:val="000000"/>
              </w:rPr>
            </w:pPr>
            <w:r>
              <w:rPr>
                <w:rFonts w:ascii="Arial" w:hAnsi="Arial" w:cs="Arial"/>
                <w:b/>
                <w:bCs/>
                <w:i/>
                <w:iCs/>
                <w:color w:val="000000"/>
              </w:rPr>
              <w:t> </w:t>
            </w:r>
          </w:p>
        </w:tc>
        <w:tc>
          <w:tcPr>
            <w:tcW w:w="3552" w:type="dxa"/>
            <w:tcBorders>
              <w:top w:val="nil"/>
              <w:left w:val="nil"/>
              <w:bottom w:val="single" w:sz="4" w:space="0" w:color="auto"/>
              <w:right w:val="single" w:sz="4" w:space="0" w:color="auto"/>
            </w:tcBorders>
            <w:shd w:val="clear" w:color="000000" w:fill="F2F2F2"/>
            <w:noWrap/>
            <w:vAlign w:val="center"/>
            <w:hideMark/>
          </w:tcPr>
          <w:p w:rsidR="00AA2FEB" w:rsidRDefault="00AA2FEB">
            <w:pPr>
              <w:rPr>
                <w:rFonts w:ascii="Arial" w:hAnsi="Arial" w:cs="Arial"/>
                <w:b/>
                <w:bCs/>
                <w:i/>
                <w:iCs/>
                <w:color w:val="000000"/>
              </w:rPr>
            </w:pPr>
            <w:r>
              <w:rPr>
                <w:rFonts w:ascii="Arial" w:hAnsi="Arial" w:cs="Arial"/>
                <w:b/>
                <w:bCs/>
                <w:i/>
                <w:iCs/>
                <w:color w:val="000000"/>
              </w:rPr>
              <w:t>НДС 20%</w:t>
            </w:r>
          </w:p>
        </w:tc>
        <w:tc>
          <w:tcPr>
            <w:tcW w:w="1228" w:type="dxa"/>
            <w:tcBorders>
              <w:top w:val="nil"/>
              <w:left w:val="nil"/>
              <w:bottom w:val="single" w:sz="4" w:space="0" w:color="auto"/>
              <w:right w:val="single" w:sz="4" w:space="0" w:color="auto"/>
            </w:tcBorders>
            <w:shd w:val="clear" w:color="000000" w:fill="D9D9D9"/>
            <w:noWrap/>
            <w:vAlign w:val="center"/>
            <w:hideMark/>
          </w:tcPr>
          <w:p w:rsidR="00AA2FEB" w:rsidRDefault="00AA2FEB">
            <w:pPr>
              <w:jc w:val="center"/>
              <w:rPr>
                <w:rFonts w:ascii="Calibri" w:hAnsi="Calibri" w:cs="Calibri"/>
                <w:b/>
                <w:bCs/>
              </w:rPr>
            </w:pPr>
            <w:r>
              <w:rPr>
                <w:rFonts w:ascii="Calibri" w:hAnsi="Calibri" w:cs="Calibri"/>
                <w:b/>
                <w:bCs/>
              </w:rPr>
              <w:t> </w:t>
            </w:r>
          </w:p>
        </w:tc>
        <w:tc>
          <w:tcPr>
            <w:tcW w:w="1028" w:type="dxa"/>
            <w:tcBorders>
              <w:top w:val="nil"/>
              <w:left w:val="nil"/>
              <w:bottom w:val="single" w:sz="4" w:space="0" w:color="auto"/>
              <w:right w:val="single" w:sz="4" w:space="0" w:color="auto"/>
            </w:tcBorders>
            <w:shd w:val="clear" w:color="000000" w:fill="D9D9D9"/>
            <w:noWrap/>
            <w:vAlign w:val="center"/>
            <w:hideMark/>
          </w:tcPr>
          <w:p w:rsidR="00AA2FEB" w:rsidRDefault="00AA2FEB">
            <w:pPr>
              <w:jc w:val="center"/>
              <w:rPr>
                <w:rFonts w:ascii="Calibri" w:hAnsi="Calibri" w:cs="Calibri"/>
                <w:b/>
                <w:bCs/>
              </w:rPr>
            </w:pPr>
            <w:r>
              <w:rPr>
                <w:rFonts w:ascii="Calibri" w:hAnsi="Calibri" w:cs="Calibri"/>
                <w:b/>
                <w:bCs/>
              </w:rPr>
              <w:t> </w:t>
            </w:r>
          </w:p>
        </w:tc>
        <w:tc>
          <w:tcPr>
            <w:tcW w:w="1148" w:type="dxa"/>
            <w:tcBorders>
              <w:top w:val="nil"/>
              <w:left w:val="nil"/>
              <w:bottom w:val="single" w:sz="4" w:space="0" w:color="auto"/>
              <w:right w:val="single" w:sz="4" w:space="0" w:color="auto"/>
            </w:tcBorders>
            <w:shd w:val="clear" w:color="000000" w:fill="D9D9D9"/>
            <w:noWrap/>
            <w:vAlign w:val="center"/>
            <w:hideMark/>
          </w:tcPr>
          <w:p w:rsidR="00AA2FEB" w:rsidRDefault="00AA2FEB">
            <w:pPr>
              <w:rPr>
                <w:rFonts w:ascii="Calibri" w:hAnsi="Calibri" w:cs="Calibri"/>
                <w:b/>
                <w:bCs/>
              </w:rPr>
            </w:pPr>
            <w:r>
              <w:rPr>
                <w:rFonts w:ascii="Calibri" w:hAnsi="Calibri" w:cs="Calibri"/>
                <w:b/>
                <w:bCs/>
              </w:rPr>
              <w:t> </w:t>
            </w:r>
          </w:p>
        </w:tc>
        <w:tc>
          <w:tcPr>
            <w:tcW w:w="1509" w:type="dxa"/>
            <w:tcBorders>
              <w:top w:val="nil"/>
              <w:left w:val="nil"/>
              <w:bottom w:val="single" w:sz="4" w:space="0" w:color="auto"/>
              <w:right w:val="single" w:sz="4" w:space="0" w:color="auto"/>
            </w:tcBorders>
            <w:shd w:val="clear" w:color="000000" w:fill="D9D9D9"/>
            <w:noWrap/>
            <w:vAlign w:val="center"/>
            <w:hideMark/>
          </w:tcPr>
          <w:p w:rsidR="00AA2FEB" w:rsidRDefault="00AA2FEB">
            <w:pPr>
              <w:rPr>
                <w:rFonts w:ascii="Calibri" w:hAnsi="Calibri" w:cs="Calibri"/>
                <w:b/>
                <w:bCs/>
              </w:rPr>
            </w:pPr>
            <w:r>
              <w:rPr>
                <w:rFonts w:ascii="Calibri" w:hAnsi="Calibri" w:cs="Calibri"/>
                <w:b/>
                <w:bCs/>
              </w:rPr>
              <w:t xml:space="preserve">                    459,167   </w:t>
            </w:r>
          </w:p>
        </w:tc>
      </w:tr>
      <w:tr w:rsidR="00AA2FEB" w:rsidTr="00AA2FEB">
        <w:trPr>
          <w:trHeight w:val="598"/>
        </w:trPr>
        <w:tc>
          <w:tcPr>
            <w:tcW w:w="547" w:type="dxa"/>
            <w:tcBorders>
              <w:top w:val="nil"/>
              <w:left w:val="single" w:sz="4" w:space="0" w:color="auto"/>
              <w:bottom w:val="single" w:sz="4" w:space="0" w:color="auto"/>
              <w:right w:val="single" w:sz="4" w:space="0" w:color="auto"/>
            </w:tcBorders>
            <w:shd w:val="clear" w:color="000000" w:fill="F2F2F2"/>
            <w:noWrap/>
            <w:vAlign w:val="center"/>
            <w:hideMark/>
          </w:tcPr>
          <w:p w:rsidR="00AA2FEB" w:rsidRDefault="00AA2FEB">
            <w:pPr>
              <w:rPr>
                <w:rFonts w:ascii="Arial" w:hAnsi="Arial" w:cs="Arial"/>
                <w:b/>
                <w:bCs/>
                <w:i/>
                <w:iCs/>
                <w:color w:val="000000"/>
              </w:rPr>
            </w:pPr>
            <w:r>
              <w:rPr>
                <w:rFonts w:ascii="Arial" w:hAnsi="Arial" w:cs="Arial"/>
                <w:b/>
                <w:bCs/>
                <w:i/>
                <w:iCs/>
                <w:color w:val="000000"/>
              </w:rPr>
              <w:t> </w:t>
            </w:r>
          </w:p>
        </w:tc>
        <w:tc>
          <w:tcPr>
            <w:tcW w:w="3552" w:type="dxa"/>
            <w:tcBorders>
              <w:top w:val="nil"/>
              <w:left w:val="nil"/>
              <w:bottom w:val="single" w:sz="4" w:space="0" w:color="auto"/>
              <w:right w:val="single" w:sz="4" w:space="0" w:color="auto"/>
            </w:tcBorders>
            <w:shd w:val="clear" w:color="000000" w:fill="F2F2F2"/>
            <w:noWrap/>
            <w:vAlign w:val="center"/>
            <w:hideMark/>
          </w:tcPr>
          <w:p w:rsidR="00AA2FEB" w:rsidRDefault="00AA2FEB">
            <w:pPr>
              <w:rPr>
                <w:rFonts w:ascii="Arial" w:hAnsi="Arial" w:cs="Arial"/>
                <w:b/>
                <w:bCs/>
                <w:i/>
                <w:iCs/>
                <w:color w:val="000000"/>
              </w:rPr>
            </w:pPr>
            <w:r>
              <w:rPr>
                <w:rFonts w:ascii="Arial" w:hAnsi="Arial" w:cs="Arial"/>
                <w:b/>
                <w:bCs/>
                <w:i/>
                <w:iCs/>
                <w:color w:val="000000"/>
              </w:rPr>
              <w:t>Всего</w:t>
            </w:r>
          </w:p>
        </w:tc>
        <w:tc>
          <w:tcPr>
            <w:tcW w:w="1228" w:type="dxa"/>
            <w:tcBorders>
              <w:top w:val="nil"/>
              <w:left w:val="nil"/>
              <w:bottom w:val="single" w:sz="4" w:space="0" w:color="auto"/>
              <w:right w:val="single" w:sz="4" w:space="0" w:color="auto"/>
            </w:tcBorders>
            <w:shd w:val="clear" w:color="000000" w:fill="D9D9D9"/>
            <w:noWrap/>
            <w:vAlign w:val="bottom"/>
            <w:hideMark/>
          </w:tcPr>
          <w:p w:rsidR="00AA2FEB" w:rsidRDefault="00AA2FEB">
            <w:pPr>
              <w:rPr>
                <w:rFonts w:ascii="Calibri" w:hAnsi="Calibri" w:cs="Calibri"/>
                <w:color w:val="000000"/>
                <w:sz w:val="22"/>
                <w:szCs w:val="22"/>
              </w:rPr>
            </w:pPr>
            <w:r>
              <w:rPr>
                <w:rFonts w:ascii="Calibri" w:hAnsi="Calibri" w:cs="Calibri"/>
                <w:color w:val="000000"/>
                <w:sz w:val="22"/>
                <w:szCs w:val="22"/>
              </w:rPr>
              <w:t> </w:t>
            </w:r>
          </w:p>
        </w:tc>
        <w:tc>
          <w:tcPr>
            <w:tcW w:w="1028" w:type="dxa"/>
            <w:tcBorders>
              <w:top w:val="nil"/>
              <w:left w:val="nil"/>
              <w:bottom w:val="single" w:sz="4" w:space="0" w:color="auto"/>
              <w:right w:val="single" w:sz="4" w:space="0" w:color="auto"/>
            </w:tcBorders>
            <w:shd w:val="clear" w:color="000000" w:fill="D9D9D9"/>
            <w:noWrap/>
            <w:vAlign w:val="bottom"/>
            <w:hideMark/>
          </w:tcPr>
          <w:p w:rsidR="00AA2FEB" w:rsidRDefault="00AA2FEB">
            <w:pPr>
              <w:rPr>
                <w:rFonts w:ascii="Calibri" w:hAnsi="Calibri" w:cs="Calibri"/>
                <w:color w:val="000000"/>
                <w:sz w:val="22"/>
                <w:szCs w:val="22"/>
              </w:rPr>
            </w:pPr>
            <w:r>
              <w:rPr>
                <w:rFonts w:ascii="Calibri" w:hAnsi="Calibri" w:cs="Calibri"/>
                <w:color w:val="000000"/>
                <w:sz w:val="22"/>
                <w:szCs w:val="22"/>
              </w:rPr>
              <w:t> </w:t>
            </w:r>
          </w:p>
        </w:tc>
        <w:tc>
          <w:tcPr>
            <w:tcW w:w="1148" w:type="dxa"/>
            <w:tcBorders>
              <w:top w:val="nil"/>
              <w:left w:val="nil"/>
              <w:bottom w:val="single" w:sz="4" w:space="0" w:color="auto"/>
              <w:right w:val="single" w:sz="4" w:space="0" w:color="auto"/>
            </w:tcBorders>
            <w:shd w:val="clear" w:color="000000" w:fill="D9D9D9"/>
            <w:noWrap/>
            <w:vAlign w:val="bottom"/>
            <w:hideMark/>
          </w:tcPr>
          <w:p w:rsidR="00AA2FEB" w:rsidRDefault="00AA2FEB">
            <w:pPr>
              <w:rPr>
                <w:rFonts w:ascii="Calibri" w:hAnsi="Calibri" w:cs="Calibri"/>
                <w:color w:val="000000"/>
                <w:sz w:val="22"/>
                <w:szCs w:val="22"/>
              </w:rPr>
            </w:pPr>
            <w:r>
              <w:rPr>
                <w:rFonts w:ascii="Calibri" w:hAnsi="Calibri" w:cs="Calibri"/>
                <w:color w:val="000000"/>
                <w:sz w:val="22"/>
                <w:szCs w:val="22"/>
              </w:rPr>
              <w:t> </w:t>
            </w:r>
          </w:p>
        </w:tc>
        <w:tc>
          <w:tcPr>
            <w:tcW w:w="1509" w:type="dxa"/>
            <w:tcBorders>
              <w:top w:val="nil"/>
              <w:left w:val="nil"/>
              <w:bottom w:val="single" w:sz="4" w:space="0" w:color="auto"/>
              <w:right w:val="single" w:sz="4" w:space="0" w:color="auto"/>
            </w:tcBorders>
            <w:shd w:val="clear" w:color="000000" w:fill="D9D9D9"/>
            <w:noWrap/>
            <w:vAlign w:val="center"/>
            <w:hideMark/>
          </w:tcPr>
          <w:p w:rsidR="00AA2FEB" w:rsidRDefault="00AA2FEB">
            <w:pPr>
              <w:rPr>
                <w:rFonts w:ascii="Calibri" w:hAnsi="Calibri" w:cs="Calibri"/>
                <w:b/>
                <w:bCs/>
                <w:sz w:val="28"/>
                <w:szCs w:val="28"/>
              </w:rPr>
            </w:pPr>
            <w:r>
              <w:rPr>
                <w:rFonts w:ascii="Calibri" w:hAnsi="Calibri" w:cs="Calibri"/>
                <w:b/>
                <w:bCs/>
                <w:sz w:val="28"/>
                <w:szCs w:val="28"/>
              </w:rPr>
              <w:t xml:space="preserve">             2,755,000   </w:t>
            </w:r>
          </w:p>
        </w:tc>
      </w:tr>
    </w:tbl>
    <w:p w:rsidR="000A359E" w:rsidRDefault="000A359E" w:rsidP="00BB28C8">
      <w:pPr>
        <w:widowControl w:val="0"/>
        <w:spacing w:after="160" w:line="360" w:lineRule="auto"/>
        <w:ind w:firstLine="567"/>
        <w:jc w:val="center"/>
        <w:rPr>
          <w:rFonts w:ascii="Sylfaen" w:hAnsi="Sylfaen"/>
          <w:lang w:val="hy-AM"/>
        </w:rPr>
      </w:pPr>
    </w:p>
    <w:p w:rsidR="00657BFF" w:rsidRPr="007549ED" w:rsidRDefault="00657BFF" w:rsidP="00657BFF">
      <w:pPr>
        <w:spacing w:before="240"/>
        <w:rPr>
          <w:rFonts w:ascii="Calibri" w:hAnsi="Calibri" w:cs="Calibri"/>
          <w:color w:val="000000"/>
          <w:sz w:val="22"/>
          <w:szCs w:val="22"/>
        </w:rPr>
      </w:pPr>
      <w:r>
        <w:rPr>
          <w:rFonts w:ascii="Sylfaen" w:hAnsi="Sylfaen" w:cs="Calibri"/>
          <w:color w:val="000000"/>
          <w:sz w:val="22"/>
          <w:szCs w:val="22"/>
          <w:lang w:val="hy-AM"/>
        </w:rPr>
        <w:t xml:space="preserve">                                    </w:t>
      </w:r>
      <w:r w:rsidRPr="007549ED">
        <w:rPr>
          <w:rFonts w:ascii="Calibri" w:hAnsi="Calibri" w:cs="Calibri"/>
          <w:color w:val="000000"/>
          <w:sz w:val="22"/>
          <w:szCs w:val="22"/>
        </w:rPr>
        <w:t>ДРУГИЕ УСЛОВИЯ, ИЗЛОЖЕННЫЕ</w:t>
      </w:r>
    </w:p>
    <w:p w:rsidR="00657BFF" w:rsidRPr="005F136C" w:rsidRDefault="00657BFF" w:rsidP="00657BFF">
      <w:pPr>
        <w:spacing w:before="240"/>
        <w:rPr>
          <w:rFonts w:ascii="Calibri" w:hAnsi="Calibri" w:cs="Calibri"/>
          <w:color w:val="000000"/>
          <w:sz w:val="22"/>
          <w:szCs w:val="22"/>
        </w:rPr>
      </w:pPr>
      <w:r w:rsidRPr="005F136C">
        <w:rPr>
          <w:rFonts w:ascii="Calibri" w:hAnsi="Calibri" w:cs="Calibri"/>
          <w:color w:val="000000"/>
          <w:sz w:val="22"/>
          <w:szCs w:val="22"/>
        </w:rPr>
        <w:t>Условия предоплаты Не требуется</w:t>
      </w:r>
    </w:p>
    <w:p w:rsidR="00657BFF" w:rsidRPr="005F136C" w:rsidRDefault="00657BFF" w:rsidP="00657BFF">
      <w:pPr>
        <w:spacing w:before="240"/>
        <w:rPr>
          <w:rFonts w:ascii="Calibri" w:hAnsi="Calibri" w:cs="Calibri"/>
          <w:color w:val="000000"/>
          <w:sz w:val="22"/>
          <w:szCs w:val="22"/>
        </w:rPr>
      </w:pPr>
      <w:r w:rsidRPr="005F136C">
        <w:rPr>
          <w:rFonts w:ascii="Calibri" w:hAnsi="Calibri" w:cs="Calibri"/>
          <w:color w:val="000000"/>
          <w:sz w:val="22"/>
          <w:szCs w:val="22"/>
        </w:rPr>
        <w:t xml:space="preserve">Срок предоставления подписанного протокола приема-передачи участнику в течение </w:t>
      </w:r>
      <w:r w:rsidR="003F7C6C" w:rsidRPr="00106F20">
        <w:rPr>
          <w:rFonts w:ascii="Calibri" w:hAnsi="Calibri" w:cs="Calibri"/>
          <w:color w:val="000000"/>
          <w:sz w:val="22"/>
          <w:szCs w:val="22"/>
        </w:rPr>
        <w:t>20</w:t>
      </w:r>
      <w:r w:rsidRPr="005F136C">
        <w:rPr>
          <w:rFonts w:ascii="Calibri" w:hAnsi="Calibri" w:cs="Calibri"/>
          <w:color w:val="000000"/>
          <w:sz w:val="22"/>
          <w:szCs w:val="22"/>
        </w:rPr>
        <w:t xml:space="preserve"> рабочих дней.</w:t>
      </w:r>
    </w:p>
    <w:p w:rsidR="00657BFF" w:rsidRDefault="00657BFF" w:rsidP="00657BFF">
      <w:pPr>
        <w:spacing w:before="240"/>
        <w:rPr>
          <w:rFonts w:ascii="Calibri" w:hAnsi="Calibri" w:cs="Calibri"/>
          <w:color w:val="000000"/>
          <w:sz w:val="22"/>
          <w:szCs w:val="22"/>
        </w:rPr>
      </w:pPr>
      <w:r w:rsidRPr="005F136C">
        <w:rPr>
          <w:rFonts w:ascii="Calibri" w:hAnsi="Calibri" w:cs="Calibri"/>
          <w:color w:val="000000"/>
          <w:sz w:val="22"/>
          <w:szCs w:val="22"/>
        </w:rPr>
        <w:lastRenderedPageBreak/>
        <w:t>Выполнять не менее 70 процентов работ лично, в порядке и сроки, предусмотренные договором, своими силами, инструментами, механизмами, а также необходимыми материалами и надлежащего качества, в соответствии с проектно-сметной ведомостью .</w:t>
      </w:r>
    </w:p>
    <w:p w:rsidR="003F7C6C" w:rsidRPr="005F136C" w:rsidRDefault="003F7C6C" w:rsidP="00657BFF">
      <w:pPr>
        <w:spacing w:before="240"/>
        <w:rPr>
          <w:rFonts w:ascii="Calibri" w:hAnsi="Calibri" w:cs="Calibri"/>
          <w:color w:val="000000"/>
          <w:sz w:val="22"/>
          <w:szCs w:val="22"/>
        </w:rPr>
      </w:pPr>
    </w:p>
    <w:p w:rsidR="003F7C6C" w:rsidRDefault="00657BFF" w:rsidP="003F7C6C">
      <w:pPr>
        <w:widowControl w:val="0"/>
        <w:spacing w:after="160" w:line="360" w:lineRule="auto"/>
        <w:ind w:firstLine="567"/>
        <w:jc w:val="center"/>
        <w:rPr>
          <w:rFonts w:ascii="Sylfaen" w:hAnsi="Sylfaen"/>
          <w:lang w:val="hy-AM"/>
        </w:rPr>
      </w:pPr>
      <w:r w:rsidRPr="009F3DC7">
        <w:rPr>
          <w:rFonts w:ascii="GHEA Grapalat" w:hAnsi="GHEA Grapalat"/>
        </w:rPr>
        <w:t>Подрядчик выполняет работы по адресу</w:t>
      </w:r>
      <w:r w:rsidRPr="00517562">
        <w:rPr>
          <w:rFonts w:ascii="GHEA Grapalat" w:hAnsi="GHEA Grapalat"/>
        </w:rPr>
        <w:t xml:space="preserve"> </w:t>
      </w:r>
      <w:r w:rsidRPr="001F7081">
        <w:rPr>
          <w:rFonts w:ascii="GHEA Grapalat" w:hAnsi="GHEA Grapalat"/>
        </w:rPr>
        <w:t xml:space="preserve">г. Ереван, ул. </w:t>
      </w:r>
      <w:r w:rsidR="003F7C6C" w:rsidRPr="003F7C6C">
        <w:rPr>
          <w:rFonts w:ascii="GHEA Grapalat" w:hAnsi="GHEA Grapalat"/>
        </w:rPr>
        <w:t xml:space="preserve">Бузанда 1/4,  Масиси 102, </w:t>
      </w:r>
    </w:p>
    <w:p w:rsidR="00BB28C8" w:rsidRPr="009F3DC7" w:rsidRDefault="00BB28C8" w:rsidP="003F7C6C">
      <w:pPr>
        <w:widowControl w:val="0"/>
        <w:spacing w:after="160" w:line="360" w:lineRule="auto"/>
        <w:ind w:firstLine="567"/>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Pr="009F3DC7" w:rsidRDefault="00BB28C8" w:rsidP="003F7C6C">
      <w:pPr>
        <w:jc w:val="right"/>
        <w:rPr>
          <w:rFonts w:ascii="GHEA Grapalat" w:hAnsi="GHEA Grapalat" w:cs="Arial"/>
          <w:i/>
        </w:rPr>
      </w:pPr>
      <w:r>
        <w:rPr>
          <w:rFonts w:ascii="GHEA Grapalat" w:hAnsi="GHEA Grapalat"/>
          <w:i/>
        </w:rPr>
        <w:br w:type="page"/>
      </w: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00657BFF" w:rsidRPr="00106F20">
        <w:rPr>
          <w:rFonts w:ascii="GHEA Grapalat" w:hAnsi="GHEA Grapalat"/>
          <w:i/>
        </w:rPr>
        <w:t xml:space="preserve"> </w:t>
      </w:r>
      <w:r w:rsidR="00657BFF">
        <w:rPr>
          <w:rFonts w:ascii="GHEA Grapalat" w:hAnsi="GHEA Grapalat"/>
          <w:b/>
        </w:rPr>
        <w:t>ЕГС-BMAShDzB-24/</w:t>
      </w:r>
      <w:r w:rsidR="00AA2FEB" w:rsidRPr="004112BF">
        <w:rPr>
          <w:rFonts w:ascii="GHEA Grapalat" w:hAnsi="GHEA Grapalat"/>
          <w:b/>
        </w:rPr>
        <w:t>5</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00E206C2" w:rsidRPr="00106F20">
        <w:rPr>
          <w:rFonts w:ascii="GHEA Grapalat" w:hAnsi="GHEA Grapalat"/>
          <w:i/>
        </w:rPr>
        <w:t>24</w:t>
      </w:r>
      <w:r w:rsidRPr="00124BE9">
        <w:rPr>
          <w:rFonts w:ascii="GHEA Grapalat" w:hAnsi="GHEA Grapalat"/>
          <w:i/>
        </w:rPr>
        <w:tab/>
      </w:r>
      <w:r w:rsidRPr="009F3DC7">
        <w:rPr>
          <w:rFonts w:ascii="GHEA Grapalat" w:hAnsi="GHEA Grapalat"/>
          <w:i/>
        </w:rPr>
        <w:t>г.</w:t>
      </w:r>
    </w:p>
    <w:p w:rsidR="00657BFF" w:rsidRPr="009F3DC7" w:rsidRDefault="00657BFF" w:rsidP="00657BFF">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AA2FEB" w:rsidRDefault="00657BFF" w:rsidP="00AA2FEB">
      <w:pPr>
        <w:widowControl w:val="0"/>
        <w:spacing w:after="160" w:line="360" w:lineRule="auto"/>
        <w:ind w:firstLine="567"/>
        <w:jc w:val="center"/>
        <w:rPr>
          <w:rFonts w:ascii="Sylfaen" w:hAnsi="Sylfaen"/>
          <w:lang w:val="hy-AM"/>
        </w:rPr>
      </w:pPr>
      <w:r w:rsidRPr="009F3DC7">
        <w:rPr>
          <w:rFonts w:ascii="GHEA Grapalat" w:hAnsi="GHEA Grapalat"/>
          <w:b/>
        </w:rPr>
        <w:t xml:space="preserve">ВЫПОЛНЕНИЯ </w:t>
      </w:r>
      <w:r w:rsidR="003F7C6C" w:rsidRPr="00D10B6E">
        <w:rPr>
          <w:rFonts w:ascii="GHEA Grapalat" w:hAnsi="GHEA Grapalat"/>
          <w:b/>
        </w:rPr>
        <w:t xml:space="preserve">Работ по </w:t>
      </w:r>
      <w:r w:rsidR="00AA2FEB" w:rsidRPr="00AA2FEB">
        <w:rPr>
          <w:rFonts w:ascii="GHEA Grapalat" w:hAnsi="GHEA Grapalat"/>
          <w:b/>
        </w:rPr>
        <w:t>по установке системы  контроля входа-выхода с программным обеспечением  для офиссных помещений  1–2 этажей по адресу Бузанда 1/4  и  для КПП  Масиса 102  принадлежащей ЗАО «Ергорсвет»</w:t>
      </w:r>
    </w:p>
    <w:tbl>
      <w:tblPr>
        <w:tblW w:w="9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266"/>
        <w:gridCol w:w="2194"/>
        <w:gridCol w:w="2126"/>
      </w:tblGrid>
      <w:tr w:rsidR="00657BFF" w:rsidRPr="009F3DC7" w:rsidTr="000A5E21">
        <w:trPr>
          <w:cantSplit/>
          <w:jc w:val="center"/>
        </w:trPr>
        <w:tc>
          <w:tcPr>
            <w:tcW w:w="816" w:type="dxa"/>
            <w:vMerge w:val="restart"/>
            <w:vAlign w:val="center"/>
          </w:tcPr>
          <w:p w:rsidR="00657BFF" w:rsidRPr="00517562" w:rsidRDefault="00657BFF" w:rsidP="000A5E21">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266" w:type="dxa"/>
            <w:vMerge w:val="restart"/>
            <w:vAlign w:val="center"/>
          </w:tcPr>
          <w:p w:rsidR="00657BFF" w:rsidRPr="00517562" w:rsidRDefault="00657BFF" w:rsidP="000A5E21">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657BFF" w:rsidRPr="00517562" w:rsidRDefault="00657BFF" w:rsidP="000A5E21">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4320" w:type="dxa"/>
            <w:gridSpan w:val="2"/>
            <w:vAlign w:val="center"/>
          </w:tcPr>
          <w:p w:rsidR="00657BFF" w:rsidRPr="00517562" w:rsidRDefault="00657BFF" w:rsidP="000A5E21">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25"/>
              <w:t>**</w:t>
            </w:r>
          </w:p>
        </w:tc>
      </w:tr>
      <w:tr w:rsidR="00657BFF" w:rsidRPr="009F3DC7" w:rsidTr="000A5E21">
        <w:trPr>
          <w:cantSplit/>
          <w:trHeight w:val="586"/>
          <w:jc w:val="center"/>
        </w:trPr>
        <w:tc>
          <w:tcPr>
            <w:tcW w:w="816" w:type="dxa"/>
            <w:vMerge/>
            <w:vAlign w:val="center"/>
          </w:tcPr>
          <w:p w:rsidR="00657BFF" w:rsidRPr="00517562" w:rsidRDefault="00657BFF" w:rsidP="000A5E21">
            <w:pPr>
              <w:widowControl w:val="0"/>
              <w:spacing w:after="120"/>
              <w:jc w:val="both"/>
              <w:rPr>
                <w:rFonts w:ascii="GHEA Grapalat" w:hAnsi="GHEA Grapalat"/>
                <w:sz w:val="20"/>
                <w:szCs w:val="20"/>
              </w:rPr>
            </w:pPr>
          </w:p>
        </w:tc>
        <w:tc>
          <w:tcPr>
            <w:tcW w:w="4266" w:type="dxa"/>
            <w:vMerge/>
          </w:tcPr>
          <w:p w:rsidR="00657BFF" w:rsidRPr="00517562" w:rsidRDefault="00657BFF" w:rsidP="000A5E21">
            <w:pPr>
              <w:widowControl w:val="0"/>
              <w:spacing w:after="120"/>
              <w:rPr>
                <w:rFonts w:ascii="GHEA Grapalat" w:hAnsi="GHEA Grapalat"/>
                <w:sz w:val="20"/>
                <w:szCs w:val="20"/>
              </w:rPr>
            </w:pPr>
          </w:p>
        </w:tc>
        <w:tc>
          <w:tcPr>
            <w:tcW w:w="2194" w:type="dxa"/>
            <w:vAlign w:val="center"/>
          </w:tcPr>
          <w:p w:rsidR="00657BFF" w:rsidRPr="00517562" w:rsidRDefault="00657BFF" w:rsidP="000A5E21">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2126" w:type="dxa"/>
            <w:vAlign w:val="center"/>
          </w:tcPr>
          <w:p w:rsidR="00657BFF" w:rsidRPr="00517562" w:rsidRDefault="00657BFF" w:rsidP="000A5E21">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657BFF" w:rsidRPr="009F3DC7" w:rsidTr="000A5E21">
        <w:trPr>
          <w:trHeight w:val="586"/>
          <w:jc w:val="center"/>
        </w:trPr>
        <w:tc>
          <w:tcPr>
            <w:tcW w:w="816" w:type="dxa"/>
            <w:vAlign w:val="center"/>
          </w:tcPr>
          <w:p w:rsidR="00657BFF" w:rsidRPr="00517562" w:rsidRDefault="00657BFF" w:rsidP="000A5E21">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266" w:type="dxa"/>
            <w:vAlign w:val="center"/>
          </w:tcPr>
          <w:p w:rsidR="00657BFF" w:rsidRPr="003F7C6C" w:rsidRDefault="003F7C6C" w:rsidP="00AA2FEB">
            <w:pPr>
              <w:widowControl w:val="0"/>
              <w:spacing w:after="160" w:line="360" w:lineRule="auto"/>
              <w:ind w:firstLine="567"/>
              <w:jc w:val="center"/>
              <w:rPr>
                <w:rFonts w:ascii="GHEA Grapalat" w:hAnsi="GHEA Grapalat"/>
                <w:sz w:val="20"/>
                <w:szCs w:val="20"/>
              </w:rPr>
            </w:pPr>
            <w:r w:rsidRPr="003F7C6C">
              <w:rPr>
                <w:rFonts w:ascii="GHEA Grapalat" w:hAnsi="GHEA Grapalat"/>
                <w:sz w:val="22"/>
              </w:rPr>
              <w:t xml:space="preserve">Работы </w:t>
            </w:r>
            <w:r w:rsidR="00AA2FEB" w:rsidRPr="00AA2FEB">
              <w:rPr>
                <w:rFonts w:ascii="GHEA Grapalat" w:hAnsi="GHEA Grapalat"/>
                <w:sz w:val="22"/>
              </w:rPr>
              <w:t>по установке системы  контроля входа-выхода с программным обеспечением  для офиссных помещений  1–2 этажей по адресу Бузанда 1/4  и  для КПП  Масиса 102  принадлежащей ЗАО «Ергорсвет</w:t>
            </w:r>
            <w:r w:rsidR="00AA2FEB" w:rsidRPr="00AA2FEB">
              <w:rPr>
                <w:rFonts w:ascii="GHEA Grapalat" w:hAnsi="GHEA Grapalat"/>
                <w:b/>
              </w:rPr>
              <w:t>»</w:t>
            </w:r>
          </w:p>
        </w:tc>
        <w:tc>
          <w:tcPr>
            <w:tcW w:w="2194" w:type="dxa"/>
            <w:vAlign w:val="center"/>
          </w:tcPr>
          <w:p w:rsidR="00657BFF" w:rsidRPr="00C966FD" w:rsidRDefault="00657BFF" w:rsidP="00657BFF">
            <w:pPr>
              <w:widowControl w:val="0"/>
              <w:spacing w:after="120"/>
              <w:jc w:val="center"/>
              <w:rPr>
                <w:rFonts w:ascii="GHEA Grapalat" w:hAnsi="GHEA Grapalat"/>
                <w:sz w:val="20"/>
                <w:szCs w:val="20"/>
              </w:rPr>
            </w:pPr>
            <w:r w:rsidRPr="00C966FD">
              <w:rPr>
                <w:rFonts w:ascii="GHEA Grapalat" w:hAnsi="GHEA Grapalat" w:cs="Calibri"/>
                <w:bCs/>
                <w:iCs/>
                <w:sz w:val="20"/>
                <w:szCs w:val="17"/>
              </w:rPr>
              <w:t xml:space="preserve">-начало работ-со дня вступления в силу договоров (соглашений о предоставлении финансовых ресурсов)   строительных  работ </w:t>
            </w:r>
          </w:p>
        </w:tc>
        <w:tc>
          <w:tcPr>
            <w:tcW w:w="2126" w:type="dxa"/>
            <w:vAlign w:val="center"/>
          </w:tcPr>
          <w:p w:rsidR="00657BFF" w:rsidRPr="00E83E47" w:rsidRDefault="003F7C6C" w:rsidP="00657BFF">
            <w:pPr>
              <w:widowControl w:val="0"/>
              <w:spacing w:after="120"/>
              <w:jc w:val="center"/>
              <w:rPr>
                <w:rFonts w:ascii="GHEA Grapalat" w:hAnsi="GHEA Grapalat"/>
                <w:sz w:val="20"/>
                <w:szCs w:val="20"/>
                <w:lang w:val="hy-AM"/>
              </w:rPr>
            </w:pPr>
            <w:r w:rsidRPr="00E83E47">
              <w:rPr>
                <w:rFonts w:ascii="GHEA Grapalat" w:hAnsi="GHEA Grapalat" w:cs="Calibri"/>
                <w:bCs/>
                <w:iCs/>
                <w:sz w:val="20"/>
                <w:szCs w:val="15"/>
                <w:lang w:val="en-US"/>
              </w:rPr>
              <w:t>35</w:t>
            </w:r>
            <w:r w:rsidR="00657BFF" w:rsidRPr="00E83E47">
              <w:rPr>
                <w:rFonts w:ascii="GHEA Grapalat" w:hAnsi="GHEA Grapalat" w:cs="Calibri"/>
                <w:bCs/>
                <w:iCs/>
                <w:sz w:val="20"/>
                <w:szCs w:val="15"/>
              </w:rPr>
              <w:t>-го календарного дня включительно</w:t>
            </w:r>
          </w:p>
        </w:tc>
      </w:tr>
    </w:tbl>
    <w:p w:rsidR="00657BFF" w:rsidRPr="009F3DC7" w:rsidRDefault="00657BFF" w:rsidP="00657BFF">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657BFF" w:rsidRPr="009F3DC7" w:rsidTr="000A5E21">
        <w:trPr>
          <w:jc w:val="center"/>
        </w:trPr>
        <w:tc>
          <w:tcPr>
            <w:tcW w:w="4536" w:type="dxa"/>
          </w:tcPr>
          <w:p w:rsidR="00657BFF" w:rsidRPr="009F3DC7" w:rsidRDefault="00657BFF" w:rsidP="000A5E21">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657BFF" w:rsidRPr="00517562" w:rsidRDefault="00657BFF" w:rsidP="000A5E21">
            <w:pPr>
              <w:widowControl w:val="0"/>
              <w:jc w:val="center"/>
              <w:rPr>
                <w:rFonts w:ascii="GHEA Grapalat" w:hAnsi="GHEA Grapalat"/>
                <w:lang w:val="en-US"/>
              </w:rPr>
            </w:pPr>
            <w:r>
              <w:rPr>
                <w:rFonts w:ascii="GHEA Grapalat" w:hAnsi="GHEA Grapalat"/>
                <w:lang w:val="en-US"/>
              </w:rPr>
              <w:t>______________________</w:t>
            </w:r>
          </w:p>
          <w:p w:rsidR="00657BFF" w:rsidRPr="00517562" w:rsidRDefault="00657BFF" w:rsidP="000A5E21">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657BFF" w:rsidRPr="009F3DC7" w:rsidRDefault="00657BFF" w:rsidP="000A5E21">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657BFF" w:rsidRPr="009F3DC7" w:rsidRDefault="00657BFF" w:rsidP="000A5E21">
            <w:pPr>
              <w:widowControl w:val="0"/>
              <w:spacing w:after="160" w:line="360" w:lineRule="auto"/>
              <w:jc w:val="center"/>
              <w:rPr>
                <w:rFonts w:ascii="GHEA Grapalat" w:hAnsi="GHEA Grapalat"/>
              </w:rPr>
            </w:pPr>
          </w:p>
        </w:tc>
        <w:tc>
          <w:tcPr>
            <w:tcW w:w="4343" w:type="dxa"/>
          </w:tcPr>
          <w:p w:rsidR="00657BFF" w:rsidRPr="009F3DC7" w:rsidRDefault="00657BFF" w:rsidP="000A5E21">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657BFF" w:rsidRPr="00517562" w:rsidRDefault="00657BFF" w:rsidP="000A5E21">
            <w:pPr>
              <w:widowControl w:val="0"/>
              <w:jc w:val="center"/>
              <w:rPr>
                <w:rFonts w:ascii="GHEA Grapalat" w:hAnsi="GHEA Grapalat"/>
                <w:lang w:val="en-US"/>
              </w:rPr>
            </w:pPr>
            <w:r>
              <w:rPr>
                <w:rFonts w:ascii="GHEA Grapalat" w:hAnsi="GHEA Grapalat"/>
                <w:lang w:val="en-US"/>
              </w:rPr>
              <w:t>_____________________</w:t>
            </w:r>
          </w:p>
          <w:p w:rsidR="00657BFF" w:rsidRPr="00517562" w:rsidRDefault="00657BFF" w:rsidP="000A5E21">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657BFF" w:rsidRPr="009F3DC7" w:rsidRDefault="00657BFF" w:rsidP="000A5E21">
            <w:pPr>
              <w:widowControl w:val="0"/>
              <w:spacing w:after="160" w:line="360" w:lineRule="auto"/>
              <w:jc w:val="center"/>
              <w:rPr>
                <w:rFonts w:ascii="GHEA Grapalat" w:hAnsi="GHEA Grapalat"/>
              </w:rPr>
            </w:pPr>
            <w:r w:rsidRPr="009F3DC7">
              <w:rPr>
                <w:rFonts w:ascii="GHEA Grapalat" w:hAnsi="GHEA Grapalat"/>
              </w:rPr>
              <w:t>М. П.</w:t>
            </w:r>
          </w:p>
        </w:tc>
      </w:tr>
    </w:tbl>
    <w:p w:rsidR="0008563D" w:rsidRPr="00124BE9" w:rsidRDefault="0008563D" w:rsidP="0008563D">
      <w:pPr>
        <w:pStyle w:val="FootnoteText"/>
        <w:widowControl w:val="0"/>
        <w:jc w:val="both"/>
      </w:pPr>
      <w:r>
        <w:rPr>
          <w:rFonts w:ascii="GHEA Grapalat" w:hAnsi="GHEA Grapalat"/>
          <w:i/>
          <w:lang w:val="hy-AM"/>
        </w:rPr>
        <w:t>*</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 xml:space="preserve">выполненить работу </w:t>
      </w:r>
      <w:r w:rsidRPr="00D97342">
        <w:rPr>
          <w:rFonts w:ascii="GHEA Grapalat" w:hAnsi="GHEA Grapalat"/>
          <w:i/>
        </w:rPr>
        <w:t>в более короткий срок</w:t>
      </w:r>
      <w:r>
        <w:rPr>
          <w:rFonts w:ascii="GHEA Grapalat" w:hAnsi="GHEA Grapalat"/>
          <w:i/>
        </w:rPr>
        <w:t>.</w:t>
      </w:r>
      <w:r w:rsidRPr="00124BE9">
        <w:rPr>
          <w:rFonts w:ascii="GHEA Grapalat" w:hAnsi="GHEA Grapalat"/>
          <w:i/>
        </w:rPr>
        <w:t>.</w:t>
      </w:r>
    </w:p>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rsidR="00657BFF" w:rsidRPr="009F3DC7" w:rsidRDefault="00657BFF" w:rsidP="00657BFF">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rsidR="00657BFF" w:rsidRPr="009F3DC7" w:rsidRDefault="00657BFF" w:rsidP="00657BFF">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06F20">
        <w:rPr>
          <w:rFonts w:ascii="GHEA Grapalat" w:hAnsi="GHEA Grapalat"/>
          <w:i/>
        </w:rPr>
        <w:t xml:space="preserve"> </w:t>
      </w:r>
      <w:r>
        <w:rPr>
          <w:rFonts w:ascii="GHEA Grapalat" w:hAnsi="GHEA Grapalat"/>
          <w:b/>
        </w:rPr>
        <w:t>ЕГС-BMAShDzB-24/</w:t>
      </w:r>
      <w:r w:rsidR="00AA2FEB" w:rsidRPr="004112BF">
        <w:rPr>
          <w:rFonts w:ascii="GHEA Grapalat" w:hAnsi="GHEA Grapalat"/>
          <w:b/>
        </w:rPr>
        <w:t>5</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00E206C2" w:rsidRPr="00106F20">
        <w:rPr>
          <w:rFonts w:ascii="GHEA Grapalat" w:hAnsi="GHEA Grapalat"/>
          <w:i/>
        </w:rPr>
        <w:t>24</w:t>
      </w:r>
      <w:r w:rsidRPr="00124BE9">
        <w:rPr>
          <w:rFonts w:ascii="GHEA Grapalat" w:hAnsi="GHEA Grapalat"/>
          <w:i/>
        </w:rPr>
        <w:tab/>
      </w:r>
      <w:r w:rsidRPr="009F3DC7">
        <w:rPr>
          <w:rFonts w:ascii="GHEA Grapalat" w:hAnsi="GHEA Grapalat"/>
          <w:i/>
        </w:rPr>
        <w:t>г.</w:t>
      </w:r>
    </w:p>
    <w:p w:rsidR="00657BFF" w:rsidRDefault="00657BFF" w:rsidP="00657BFF">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6"/>
        <w:t>*</w:t>
      </w:r>
    </w:p>
    <w:p w:rsidR="00657BFF" w:rsidRPr="001B30FD" w:rsidRDefault="00657BFF" w:rsidP="00657BFF">
      <w:pPr>
        <w:widowControl w:val="0"/>
        <w:spacing w:after="160" w:line="360" w:lineRule="auto"/>
        <w:ind w:firstLine="567"/>
        <w:jc w:val="right"/>
        <w:rPr>
          <w:rFonts w:ascii="GHEA Grapalat" w:hAnsi="GHEA Grapalat"/>
          <w:lang w:val="en-US"/>
        </w:rPr>
      </w:pPr>
      <w:r w:rsidRPr="009F3DC7">
        <w:rPr>
          <w:rFonts w:ascii="GHEA Grapalat" w:hAnsi="GHEA Grapalat"/>
        </w:rPr>
        <w:t>драмов РА</w:t>
      </w:r>
    </w:p>
    <w:tbl>
      <w:tblPr>
        <w:tblW w:w="11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3"/>
        <w:gridCol w:w="2285"/>
        <w:gridCol w:w="3092"/>
        <w:gridCol w:w="2268"/>
        <w:gridCol w:w="1350"/>
      </w:tblGrid>
      <w:tr w:rsidR="00657BFF" w:rsidRPr="00576215" w:rsidTr="000A5E21">
        <w:trPr>
          <w:jc w:val="center"/>
        </w:trPr>
        <w:tc>
          <w:tcPr>
            <w:tcW w:w="11208" w:type="dxa"/>
            <w:gridSpan w:val="5"/>
            <w:vAlign w:val="center"/>
          </w:tcPr>
          <w:p w:rsidR="00657BFF" w:rsidRPr="001C4292" w:rsidRDefault="00657BFF" w:rsidP="000A5E21">
            <w:pPr>
              <w:widowControl w:val="0"/>
              <w:spacing w:after="120"/>
              <w:jc w:val="center"/>
              <w:rPr>
                <w:rFonts w:ascii="GHEA Grapalat" w:hAnsi="GHEA Grapalat"/>
                <w:szCs w:val="20"/>
              </w:rPr>
            </w:pPr>
            <w:r w:rsidRPr="001B30FD">
              <w:rPr>
                <w:rFonts w:ascii="GHEA Grapalat" w:hAnsi="GHEA Grapalat"/>
                <w:sz w:val="22"/>
                <w:szCs w:val="16"/>
              </w:rPr>
              <w:t>Работа</w:t>
            </w:r>
          </w:p>
        </w:tc>
      </w:tr>
      <w:tr w:rsidR="00657BFF" w:rsidRPr="00576215" w:rsidTr="003F7C6C">
        <w:trPr>
          <w:jc w:val="center"/>
        </w:trPr>
        <w:tc>
          <w:tcPr>
            <w:tcW w:w="0" w:type="auto"/>
            <w:vAlign w:val="center"/>
          </w:tcPr>
          <w:p w:rsidR="00657BFF" w:rsidRPr="00E9005B" w:rsidRDefault="00657BFF" w:rsidP="000A5E21">
            <w:pPr>
              <w:widowControl w:val="0"/>
              <w:spacing w:after="120"/>
              <w:jc w:val="center"/>
              <w:rPr>
                <w:rFonts w:ascii="GHEA Grapalat" w:hAnsi="GHEA Grapalat"/>
                <w:szCs w:val="20"/>
              </w:rPr>
            </w:pPr>
            <w:r w:rsidRPr="00E9005B">
              <w:rPr>
                <w:rFonts w:ascii="GHEA Grapalat" w:hAnsi="GHEA Grapalat"/>
                <w:szCs w:val="20"/>
              </w:rPr>
              <w:t>номер предусмотренного приглашением лота</w:t>
            </w:r>
          </w:p>
        </w:tc>
        <w:tc>
          <w:tcPr>
            <w:tcW w:w="2285" w:type="dxa"/>
            <w:vAlign w:val="center"/>
          </w:tcPr>
          <w:p w:rsidR="00657BFF" w:rsidRPr="00E9005B" w:rsidRDefault="00657BFF" w:rsidP="000A5E21">
            <w:pPr>
              <w:widowControl w:val="0"/>
              <w:spacing w:after="120"/>
              <w:jc w:val="center"/>
              <w:rPr>
                <w:rFonts w:ascii="GHEA Grapalat" w:hAnsi="GHEA Grapalat"/>
                <w:szCs w:val="20"/>
              </w:rPr>
            </w:pPr>
            <w:r w:rsidRPr="00E9005B">
              <w:rPr>
                <w:rFonts w:ascii="GHEA Grapalat" w:hAnsi="GHEA Grapalat"/>
                <w:szCs w:val="20"/>
              </w:rPr>
              <w:t>промежуточный код, предусмотренный планом закупок по классификации ЕЗК (CPV)</w:t>
            </w:r>
          </w:p>
        </w:tc>
        <w:tc>
          <w:tcPr>
            <w:tcW w:w="3092" w:type="dxa"/>
            <w:vAlign w:val="center"/>
          </w:tcPr>
          <w:p w:rsidR="00657BFF" w:rsidRPr="00E9005B" w:rsidRDefault="00657BFF" w:rsidP="000A5E21">
            <w:pPr>
              <w:widowControl w:val="0"/>
              <w:spacing w:after="120"/>
              <w:jc w:val="center"/>
              <w:rPr>
                <w:rFonts w:ascii="GHEA Grapalat" w:hAnsi="GHEA Grapalat"/>
                <w:szCs w:val="20"/>
              </w:rPr>
            </w:pPr>
            <w:r w:rsidRPr="00E9005B">
              <w:rPr>
                <w:rFonts w:ascii="GHEA Grapalat" w:hAnsi="GHEA Grapalat"/>
                <w:szCs w:val="20"/>
              </w:rPr>
              <w:t>наименование</w:t>
            </w:r>
          </w:p>
        </w:tc>
        <w:tc>
          <w:tcPr>
            <w:tcW w:w="3618" w:type="dxa"/>
            <w:gridSpan w:val="2"/>
            <w:vAlign w:val="center"/>
          </w:tcPr>
          <w:p w:rsidR="00657BFF" w:rsidRPr="00004CC4" w:rsidRDefault="00657BFF" w:rsidP="000A5E21">
            <w:pPr>
              <w:widowControl w:val="0"/>
              <w:spacing w:after="120"/>
              <w:jc w:val="center"/>
              <w:rPr>
                <w:rFonts w:ascii="GHEA Grapalat" w:hAnsi="GHEA Grapalat"/>
                <w:szCs w:val="20"/>
              </w:rPr>
            </w:pPr>
            <w:r w:rsidRPr="00E9005B">
              <w:rPr>
                <w:rFonts w:ascii="GHEA Grapalat" w:hAnsi="GHEA Grapalat"/>
                <w:szCs w:val="20"/>
              </w:rPr>
              <w:t xml:space="preserve">Оплату товара предусматривается произвести </w:t>
            </w:r>
            <w:r w:rsidRPr="00004CC4">
              <w:rPr>
                <w:rFonts w:ascii="GHEA Grapalat" w:hAnsi="GHEA Grapalat"/>
                <w:szCs w:val="20"/>
              </w:rPr>
              <w:t>в 202</w:t>
            </w:r>
            <w:r w:rsidR="007E1E60" w:rsidRPr="00106F20">
              <w:rPr>
                <w:rFonts w:ascii="GHEA Grapalat" w:hAnsi="GHEA Grapalat"/>
                <w:szCs w:val="20"/>
              </w:rPr>
              <w:t>4</w:t>
            </w:r>
            <w:r w:rsidRPr="00004CC4">
              <w:rPr>
                <w:rFonts w:ascii="GHEA Grapalat" w:hAnsi="GHEA Grapalat"/>
                <w:szCs w:val="20"/>
              </w:rPr>
              <w:t>г</w:t>
            </w:r>
          </w:p>
          <w:p w:rsidR="00657BFF" w:rsidRPr="00E9005B" w:rsidRDefault="00657BFF" w:rsidP="000A5E21">
            <w:pPr>
              <w:widowControl w:val="0"/>
              <w:spacing w:after="120"/>
              <w:jc w:val="center"/>
              <w:rPr>
                <w:rFonts w:ascii="GHEA Grapalat" w:hAnsi="GHEA Grapalat"/>
                <w:szCs w:val="20"/>
              </w:rPr>
            </w:pPr>
          </w:p>
        </w:tc>
      </w:tr>
      <w:tr w:rsidR="00657BFF" w:rsidRPr="00576215" w:rsidTr="003F7C6C">
        <w:trPr>
          <w:jc w:val="center"/>
        </w:trPr>
        <w:tc>
          <w:tcPr>
            <w:tcW w:w="0" w:type="auto"/>
            <w:vAlign w:val="center"/>
          </w:tcPr>
          <w:p w:rsidR="00657BFF" w:rsidRPr="00752623" w:rsidRDefault="00657BFF" w:rsidP="000A5E21">
            <w:pPr>
              <w:jc w:val="center"/>
              <w:rPr>
                <w:rFonts w:ascii="GHEA Grapalat" w:hAnsi="GHEA Grapalat"/>
                <w:sz w:val="20"/>
                <w:lang w:val="es-ES"/>
              </w:rPr>
            </w:pPr>
            <w:r>
              <w:rPr>
                <w:rFonts w:ascii="GHEA Grapalat" w:hAnsi="GHEA Grapalat"/>
                <w:sz w:val="20"/>
                <w:lang w:val="es-ES"/>
              </w:rPr>
              <w:t>1</w:t>
            </w:r>
          </w:p>
        </w:tc>
        <w:tc>
          <w:tcPr>
            <w:tcW w:w="2285" w:type="dxa"/>
            <w:vAlign w:val="center"/>
          </w:tcPr>
          <w:p w:rsidR="00657BFF" w:rsidRDefault="003F7C6C" w:rsidP="000A5E21">
            <w:pPr>
              <w:jc w:val="center"/>
              <w:rPr>
                <w:rFonts w:ascii="Arial Unicode" w:hAnsi="Arial Unicode" w:cs="Arial"/>
                <w:sz w:val="22"/>
                <w:szCs w:val="22"/>
              </w:rPr>
            </w:pPr>
            <w:r w:rsidRPr="004F24D8">
              <w:rPr>
                <w:rFonts w:ascii="GHEA Grapalat" w:hAnsi="GHEA Grapalat"/>
                <w:iCs/>
              </w:rPr>
              <w:t>45231215</w:t>
            </w:r>
          </w:p>
        </w:tc>
        <w:tc>
          <w:tcPr>
            <w:tcW w:w="3092" w:type="dxa"/>
            <w:vAlign w:val="center"/>
          </w:tcPr>
          <w:p w:rsidR="00657BFF" w:rsidRDefault="00AA2FEB" w:rsidP="000A5E21">
            <w:pPr>
              <w:jc w:val="center"/>
            </w:pPr>
            <w:r w:rsidRPr="003F7C6C">
              <w:rPr>
                <w:rFonts w:ascii="GHEA Grapalat" w:hAnsi="GHEA Grapalat"/>
                <w:sz w:val="22"/>
              </w:rPr>
              <w:t xml:space="preserve">Работы </w:t>
            </w:r>
            <w:r w:rsidRPr="00AA2FEB">
              <w:rPr>
                <w:rFonts w:ascii="GHEA Grapalat" w:hAnsi="GHEA Grapalat"/>
                <w:sz w:val="22"/>
              </w:rPr>
              <w:t>по установке системы  контроля входа-выхода с программным обеспечением  для офиссных помещений  1–2 этажей по адресу Бузанда 1/4  и  для КПП  Масиса 102  принадлежащей ЗАО «Ергорсвет</w:t>
            </w:r>
            <w:r w:rsidRPr="00AA2FEB">
              <w:rPr>
                <w:rFonts w:ascii="GHEA Grapalat" w:hAnsi="GHEA Grapalat"/>
                <w:b/>
              </w:rPr>
              <w:t>»</w:t>
            </w:r>
          </w:p>
        </w:tc>
        <w:tc>
          <w:tcPr>
            <w:tcW w:w="2268" w:type="dxa"/>
            <w:vAlign w:val="center"/>
          </w:tcPr>
          <w:p w:rsidR="00657BFF" w:rsidRPr="00E9005B" w:rsidRDefault="00657BFF" w:rsidP="00657BFF">
            <w:pPr>
              <w:widowControl w:val="0"/>
              <w:spacing w:after="120"/>
              <w:ind w:right="-7"/>
              <w:jc w:val="center"/>
              <w:rPr>
                <w:rFonts w:ascii="GHEA Grapalat" w:hAnsi="GHEA Grapalat"/>
                <w:szCs w:val="20"/>
              </w:rPr>
            </w:pPr>
            <w:r w:rsidRPr="002D1781">
              <w:rPr>
                <w:rFonts w:ascii="GHEA Grapalat" w:hAnsi="GHEA Grapalat"/>
                <w:szCs w:val="20"/>
              </w:rPr>
              <w:t xml:space="preserve">Оплата производится в течение </w:t>
            </w:r>
            <w:r>
              <w:rPr>
                <w:rFonts w:ascii="GHEA Grapalat" w:hAnsi="GHEA Grapalat"/>
              </w:rPr>
              <w:t>5</w:t>
            </w:r>
            <w:r w:rsidRPr="007F5FB4">
              <w:rPr>
                <w:rFonts w:ascii="GHEA Grapalat" w:hAnsi="GHEA Grapalat"/>
              </w:rPr>
              <w:t xml:space="preserve"> (</w:t>
            </w:r>
            <w:r w:rsidRPr="00106F20">
              <w:rPr>
                <w:rFonts w:ascii="GHEA Grapalat" w:hAnsi="GHEA Grapalat"/>
              </w:rPr>
              <w:t>пя</w:t>
            </w:r>
            <w:r w:rsidRPr="007F5FB4">
              <w:rPr>
                <w:rFonts w:ascii="GHEA Grapalat" w:hAnsi="GHEA Grapalat"/>
              </w:rPr>
              <w:t xml:space="preserve">ти) </w:t>
            </w:r>
            <w:r>
              <w:rPr>
                <w:rFonts w:ascii="GHEA Grapalat" w:hAnsi="GHEA Grapalat"/>
              </w:rPr>
              <w:t>рабочих</w:t>
            </w:r>
            <w:r w:rsidRPr="007F5FB4">
              <w:rPr>
                <w:rFonts w:ascii="GHEA Grapalat" w:hAnsi="GHEA Grapalat"/>
              </w:rPr>
              <w:t xml:space="preserve"> </w:t>
            </w:r>
            <w:r w:rsidRPr="002D1781">
              <w:rPr>
                <w:rFonts w:ascii="GHEA Grapalat" w:hAnsi="GHEA Grapalat"/>
                <w:szCs w:val="20"/>
              </w:rPr>
              <w:t xml:space="preserve">дней с </w:t>
            </w:r>
            <w:r w:rsidRPr="0095542C">
              <w:rPr>
                <w:rFonts w:ascii="GHEA Grapalat" w:hAnsi="GHEA Grapalat"/>
              </w:rPr>
              <w:t xml:space="preserve">момента принятия </w:t>
            </w:r>
            <w:r w:rsidRPr="001F7081">
              <w:rPr>
                <w:rFonts w:ascii="GHEA Grapalat" w:hAnsi="GHEA Grapalat"/>
              </w:rPr>
              <w:t>работ</w:t>
            </w:r>
            <w:r w:rsidRPr="0095542C">
              <w:rPr>
                <w:rFonts w:ascii="GHEA Grapalat" w:hAnsi="GHEA Grapalat"/>
              </w:rPr>
              <w:t xml:space="preserve"> </w:t>
            </w:r>
            <w:r w:rsidRPr="00CC54ED">
              <w:rPr>
                <w:rFonts w:ascii="GHEA Grapalat" w:hAnsi="GHEA Grapalat"/>
              </w:rPr>
              <w:t>З</w:t>
            </w:r>
            <w:r w:rsidRPr="001F7081">
              <w:rPr>
                <w:rFonts w:ascii="GHEA Grapalat" w:hAnsi="GHEA Grapalat"/>
              </w:rPr>
              <w:t>аказчиком</w:t>
            </w:r>
          </w:p>
        </w:tc>
        <w:tc>
          <w:tcPr>
            <w:tcW w:w="1350" w:type="dxa"/>
            <w:vAlign w:val="center"/>
          </w:tcPr>
          <w:p w:rsidR="00657BFF" w:rsidRPr="00576215" w:rsidRDefault="00657BFF" w:rsidP="00AA2FEB">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bl>
    <w:p w:rsidR="00AA2FEB" w:rsidRPr="00124BE9" w:rsidRDefault="00AA2FEB" w:rsidP="00AA2FEB">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AA2FEB" w:rsidRPr="00124BE9" w:rsidRDefault="00AA2FEB" w:rsidP="00AA2FEB">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p w:rsidR="00AA2FEB" w:rsidRPr="00346C14" w:rsidRDefault="00AA2FEB" w:rsidP="00AA2FEB">
      <w:pPr>
        <w:widowControl w:val="0"/>
        <w:spacing w:after="160" w:line="360" w:lineRule="auto"/>
        <w:jc w:val="both"/>
        <w:rPr>
          <w:rFonts w:ascii="GHEA Grapalat" w:hAnsi="GHEA Grapalat" w:cs="Sylfaen"/>
          <w:i/>
        </w:rPr>
      </w:pPr>
    </w:p>
    <w:p w:rsidR="00657BFF" w:rsidRPr="009F3DC7" w:rsidRDefault="00657BFF" w:rsidP="00657BFF">
      <w:pPr>
        <w:widowControl w:val="0"/>
        <w:spacing w:after="160" w:line="360" w:lineRule="auto"/>
        <w:ind w:firstLine="567"/>
        <w:jc w:val="right"/>
        <w:rPr>
          <w:rFonts w:ascii="GHEA Grapalat" w:hAnsi="GHEA Grapalat"/>
        </w:rPr>
      </w:pPr>
    </w:p>
    <w:p w:rsidR="00657BFF" w:rsidRPr="004112BF" w:rsidRDefault="00657BFF" w:rsidP="00657BFF">
      <w:pPr>
        <w:widowControl w:val="0"/>
        <w:spacing w:after="160" w:line="360" w:lineRule="auto"/>
        <w:jc w:val="both"/>
        <w:rPr>
          <w:rFonts w:ascii="GHEA Grapalat" w:hAnsi="GHEA Grapalat" w:cs="Sylfaen"/>
          <w:i/>
        </w:rPr>
      </w:pPr>
    </w:p>
    <w:tbl>
      <w:tblPr>
        <w:tblW w:w="9639" w:type="dxa"/>
        <w:jc w:val="center"/>
        <w:tblLayout w:type="fixed"/>
        <w:tblLook w:val="0000" w:firstRow="0" w:lastRow="0" w:firstColumn="0" w:lastColumn="0" w:noHBand="0" w:noVBand="0"/>
      </w:tblPr>
      <w:tblGrid>
        <w:gridCol w:w="4536"/>
        <w:gridCol w:w="760"/>
        <w:gridCol w:w="4343"/>
      </w:tblGrid>
      <w:tr w:rsidR="00657BFF" w:rsidRPr="009F3DC7" w:rsidTr="000A5E21">
        <w:trPr>
          <w:jc w:val="center"/>
        </w:trPr>
        <w:tc>
          <w:tcPr>
            <w:tcW w:w="4536" w:type="dxa"/>
          </w:tcPr>
          <w:p w:rsidR="00657BFF" w:rsidRPr="009F3DC7" w:rsidRDefault="00657BFF" w:rsidP="000A5E21">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657BFF" w:rsidRPr="00685FDC" w:rsidRDefault="00657BFF" w:rsidP="000A5E21">
            <w:pPr>
              <w:widowControl w:val="0"/>
              <w:spacing w:after="160" w:line="360" w:lineRule="auto"/>
              <w:jc w:val="center"/>
              <w:rPr>
                <w:rFonts w:ascii="GHEA Grapalat" w:hAnsi="GHEA Grapalat"/>
                <w:lang w:val="en-US"/>
              </w:rPr>
            </w:pPr>
            <w:r>
              <w:rPr>
                <w:rFonts w:ascii="GHEA Grapalat" w:hAnsi="GHEA Grapalat"/>
                <w:lang w:val="en-US"/>
              </w:rPr>
              <w:lastRenderedPageBreak/>
              <w:t>______________________</w:t>
            </w:r>
          </w:p>
          <w:p w:rsidR="00657BFF" w:rsidRPr="009F3DC7" w:rsidRDefault="00657BFF" w:rsidP="000A5E21">
            <w:pPr>
              <w:widowControl w:val="0"/>
              <w:spacing w:after="160" w:line="360" w:lineRule="auto"/>
              <w:jc w:val="center"/>
              <w:rPr>
                <w:rFonts w:ascii="GHEA Grapalat" w:hAnsi="GHEA Grapalat"/>
              </w:rPr>
            </w:pPr>
            <w:r w:rsidRPr="009F3DC7">
              <w:rPr>
                <w:rFonts w:ascii="GHEA Grapalat" w:hAnsi="GHEA Grapalat"/>
              </w:rPr>
              <w:t>/подпись/</w:t>
            </w:r>
          </w:p>
          <w:p w:rsidR="00657BFF" w:rsidRPr="009F3DC7" w:rsidRDefault="00657BFF" w:rsidP="000A5E21">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657BFF" w:rsidRPr="009F3DC7" w:rsidRDefault="00657BFF" w:rsidP="000A5E21">
            <w:pPr>
              <w:widowControl w:val="0"/>
              <w:spacing w:after="160" w:line="360" w:lineRule="auto"/>
              <w:jc w:val="center"/>
              <w:rPr>
                <w:rFonts w:ascii="GHEA Grapalat" w:hAnsi="GHEA Grapalat"/>
              </w:rPr>
            </w:pPr>
          </w:p>
        </w:tc>
        <w:tc>
          <w:tcPr>
            <w:tcW w:w="4343" w:type="dxa"/>
          </w:tcPr>
          <w:p w:rsidR="00657BFF" w:rsidRPr="009F3DC7" w:rsidRDefault="00657BFF" w:rsidP="000A5E21">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657BFF" w:rsidRPr="00685FDC" w:rsidRDefault="00657BFF" w:rsidP="000A5E21">
            <w:pPr>
              <w:widowControl w:val="0"/>
              <w:spacing w:after="160" w:line="360" w:lineRule="auto"/>
              <w:jc w:val="center"/>
              <w:rPr>
                <w:rFonts w:ascii="GHEA Grapalat" w:hAnsi="GHEA Grapalat"/>
                <w:lang w:val="en-US"/>
              </w:rPr>
            </w:pPr>
            <w:r>
              <w:rPr>
                <w:rFonts w:ascii="GHEA Grapalat" w:hAnsi="GHEA Grapalat"/>
                <w:lang w:val="en-US"/>
              </w:rPr>
              <w:lastRenderedPageBreak/>
              <w:t>_____________________</w:t>
            </w:r>
          </w:p>
          <w:p w:rsidR="00657BFF" w:rsidRPr="009F3DC7" w:rsidRDefault="00657BFF" w:rsidP="000A5E21">
            <w:pPr>
              <w:widowControl w:val="0"/>
              <w:spacing w:after="160" w:line="360" w:lineRule="auto"/>
              <w:jc w:val="center"/>
              <w:rPr>
                <w:rFonts w:ascii="GHEA Grapalat" w:hAnsi="GHEA Grapalat"/>
              </w:rPr>
            </w:pPr>
            <w:r w:rsidRPr="009F3DC7">
              <w:rPr>
                <w:rFonts w:ascii="GHEA Grapalat" w:hAnsi="GHEA Grapalat"/>
              </w:rPr>
              <w:t>/подпись/</w:t>
            </w:r>
          </w:p>
          <w:p w:rsidR="00657BFF" w:rsidRPr="009F3DC7" w:rsidRDefault="00657BFF" w:rsidP="000A5E21">
            <w:pPr>
              <w:widowControl w:val="0"/>
              <w:spacing w:after="160" w:line="360" w:lineRule="auto"/>
              <w:jc w:val="center"/>
              <w:rPr>
                <w:rFonts w:ascii="GHEA Grapalat" w:hAnsi="GHEA Grapalat"/>
              </w:rPr>
            </w:pPr>
            <w:r w:rsidRPr="009F3DC7">
              <w:rPr>
                <w:rFonts w:ascii="GHEA Grapalat" w:hAnsi="GHEA Grapalat"/>
              </w:rPr>
              <w:t>М. П.</w:t>
            </w:r>
          </w:p>
        </w:tc>
      </w:tr>
    </w:tbl>
    <w:p w:rsidR="00657BFF" w:rsidRPr="009F3DC7" w:rsidRDefault="00657BFF" w:rsidP="00657BFF">
      <w:pPr>
        <w:widowControl w:val="0"/>
        <w:spacing w:after="160" w:line="360" w:lineRule="auto"/>
        <w:ind w:firstLine="567"/>
        <w:rPr>
          <w:rFonts w:ascii="GHEA Grapalat" w:hAnsi="GHEA Grapalat"/>
        </w:rPr>
        <w:sectPr w:rsidR="00657BFF" w:rsidRPr="009F3DC7" w:rsidSect="00D10B6E">
          <w:footnotePr>
            <w:pos w:val="beneathText"/>
          </w:footnotePr>
          <w:pgSz w:w="11907" w:h="16840" w:code="9"/>
          <w:pgMar w:top="992" w:right="1418" w:bottom="1418" w:left="1418" w:header="561" w:footer="561" w:gutter="0"/>
          <w:cols w:space="720"/>
          <w:docGrid w:linePitch="326"/>
        </w:sectPr>
      </w:pPr>
    </w:p>
    <w:p w:rsidR="00657BFF" w:rsidRDefault="00657BFF" w:rsidP="00BB28C8">
      <w:pPr>
        <w:widowControl w:val="0"/>
        <w:spacing w:after="160" w:line="360" w:lineRule="auto"/>
        <w:ind w:firstLine="567"/>
        <w:jc w:val="right"/>
        <w:rPr>
          <w:rFonts w:ascii="GHEA Grapalat" w:hAnsi="GHEA Grapalat"/>
          <w:i/>
        </w:r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Приложение № 4</w:t>
      </w:r>
    </w:p>
    <w:p w:rsidR="00657BFF" w:rsidRPr="009F3DC7" w:rsidRDefault="00657BFF" w:rsidP="00657BFF">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06F20">
        <w:rPr>
          <w:rFonts w:ascii="GHEA Grapalat" w:hAnsi="GHEA Grapalat"/>
          <w:i/>
        </w:rPr>
        <w:t xml:space="preserve"> </w:t>
      </w:r>
      <w:r>
        <w:rPr>
          <w:rFonts w:ascii="GHEA Grapalat" w:hAnsi="GHEA Grapalat"/>
          <w:b/>
        </w:rPr>
        <w:t>ЕГС-BMAShDzB-24/</w:t>
      </w:r>
      <w:r w:rsidR="00AA2FEB" w:rsidRPr="004112BF">
        <w:rPr>
          <w:rFonts w:ascii="GHEA Grapalat" w:hAnsi="GHEA Grapalat"/>
          <w:b/>
        </w:rPr>
        <w:t>5</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657BFF" w:rsidRPr="009F3DC7" w:rsidRDefault="00657BFF" w:rsidP="00657BFF">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06F20">
        <w:rPr>
          <w:rFonts w:ascii="GHEA Grapalat" w:hAnsi="GHEA Grapalat"/>
          <w:i/>
        </w:rPr>
        <w:t xml:space="preserve"> </w:t>
      </w:r>
      <w:r>
        <w:rPr>
          <w:rFonts w:ascii="GHEA Grapalat" w:hAnsi="GHEA Grapalat"/>
          <w:b/>
        </w:rPr>
        <w:t>ЕГС-BMAShDzB-24/</w:t>
      </w:r>
      <w:r w:rsidR="00AA2FEB" w:rsidRPr="004112BF">
        <w:rPr>
          <w:rFonts w:ascii="GHEA Grapalat" w:hAnsi="GHEA Grapalat"/>
          <w:b/>
        </w:rPr>
        <w:t>5</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BB28C8">
      <w:pPr>
        <w:rPr>
          <w:rFonts w:ascii="GHEA Grapalat" w:hAnsi="GHEA Grapalat"/>
        </w:rPr>
      </w:pP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1"/>
        <w:gridCol w:w="4836"/>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D10B6E">
      <w:footerReference w:type="default" r:id="rId11"/>
      <w:footnotePr>
        <w:pos w:val="beneathText"/>
      </w:footnotePr>
      <w:pgSz w:w="11907" w:h="16840" w:code="9"/>
      <w:pgMar w:top="992"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5502" w:rsidRDefault="00D85502">
      <w:r>
        <w:separator/>
      </w:r>
    </w:p>
  </w:endnote>
  <w:endnote w:type="continuationSeparator" w:id="0">
    <w:p w:rsidR="00D85502" w:rsidRDefault="00D85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4408183"/>
      <w:docPartObj>
        <w:docPartGallery w:val="Page Numbers (Bottom of Page)"/>
        <w:docPartUnique/>
      </w:docPartObj>
    </w:sdtPr>
    <w:sdtEndPr>
      <w:rPr>
        <w:rFonts w:ascii="GHEA Grapalat" w:hAnsi="GHEA Grapalat"/>
        <w:sz w:val="24"/>
        <w:szCs w:val="24"/>
      </w:rPr>
    </w:sdtEndPr>
    <w:sdtContent>
      <w:p w:rsidR="006477DF" w:rsidRPr="003E450C" w:rsidRDefault="006477DF">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7647F9">
          <w:rPr>
            <w:rFonts w:ascii="GHEA Grapalat" w:hAnsi="GHEA Grapalat"/>
            <w:noProof/>
            <w:sz w:val="24"/>
            <w:szCs w:val="24"/>
          </w:rPr>
          <w:t>21</w:t>
        </w:r>
        <w:r w:rsidRPr="003E450C">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03841"/>
      <w:docPartObj>
        <w:docPartGallery w:val="Page Numbers (Bottom of Page)"/>
        <w:docPartUnique/>
      </w:docPartObj>
    </w:sdtPr>
    <w:sdtEndPr>
      <w:rPr>
        <w:rFonts w:ascii="GHEA Grapalat" w:hAnsi="GHEA Grapalat"/>
        <w:sz w:val="24"/>
        <w:szCs w:val="24"/>
      </w:rPr>
    </w:sdtEndPr>
    <w:sdtContent>
      <w:p w:rsidR="006477DF" w:rsidRPr="003E450C" w:rsidRDefault="006477DF">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7647F9">
          <w:rPr>
            <w:rFonts w:ascii="GHEA Grapalat" w:hAnsi="GHEA Grapalat"/>
            <w:noProof/>
            <w:sz w:val="24"/>
            <w:szCs w:val="24"/>
          </w:rPr>
          <w:t>99</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5502" w:rsidRDefault="00D85502">
      <w:r>
        <w:separator/>
      </w:r>
    </w:p>
  </w:footnote>
  <w:footnote w:type="continuationSeparator" w:id="0">
    <w:p w:rsidR="00D85502" w:rsidRDefault="00D85502">
      <w:r>
        <w:continuationSeparator/>
      </w:r>
    </w:p>
  </w:footnote>
  <w:footnote w:id="1">
    <w:p w:rsidR="006477DF" w:rsidRPr="00CD6B60" w:rsidRDefault="006477DF" w:rsidP="000A5E21">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6477DF" w:rsidRPr="00CD6B60" w:rsidRDefault="006477DF" w:rsidP="000A5E21">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6477DF" w:rsidRPr="002E4BC5" w:rsidRDefault="006477DF" w:rsidP="000A5E21">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6477DF" w:rsidRPr="003F2273" w:rsidRDefault="006477DF" w:rsidP="000A5E21">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2">
    <w:p w:rsidR="006477DF" w:rsidRDefault="006477DF" w:rsidP="000A5E21">
      <w:pPr>
        <w:pStyle w:val="FootnoteText"/>
        <w:rPr>
          <w:rFonts w:ascii="Times New Roman" w:hAnsi="Times New Roman"/>
        </w:rPr>
      </w:pPr>
      <w:r>
        <w:rPr>
          <w:rStyle w:val="FootnoteReference"/>
        </w:rPr>
        <w:t>8</w:t>
      </w:r>
      <w:r>
        <w:t xml:space="preserve"> </w:t>
      </w:r>
      <w:r>
        <w:rPr>
          <w:rFonts w:ascii="GHEA Grapalat" w:hAnsi="GHEA Grapalat"/>
          <w:i/>
        </w:rPr>
        <w:t>Подпункт и абзац исключаются из приглашения, если предметом закупки не являются строительные работы.</w:t>
      </w:r>
    </w:p>
  </w:footnote>
  <w:footnote w:id="3">
    <w:p w:rsidR="006477DF" w:rsidRPr="00FE2AA4" w:rsidRDefault="006477DF">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4">
    <w:p w:rsidR="006477DF" w:rsidRPr="002B487D" w:rsidRDefault="006477DF" w:rsidP="00C67FAB">
      <w:pPr>
        <w:pStyle w:val="FootnoteText"/>
        <w:jc w:val="both"/>
        <w:rPr>
          <w:rFonts w:asciiTheme="minorHAnsi" w:hAnsiTheme="minorHAnsi"/>
          <w:i/>
        </w:rPr>
      </w:pPr>
      <w:r w:rsidRPr="002B487D">
        <w:rPr>
          <w:rFonts w:asciiTheme="minorHAnsi" w:hAnsiTheme="minorHAnsi"/>
          <w:i/>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5">
    <w:p w:rsidR="006477DF" w:rsidRPr="008E4439" w:rsidRDefault="006477DF"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6477DF" w:rsidRPr="000811C1" w:rsidRDefault="006477DF" w:rsidP="0027573B">
      <w:pPr>
        <w:pStyle w:val="FootnoteText"/>
        <w:rPr>
          <w:rFonts w:ascii="Sylfaen" w:hAnsi="Sylfaen"/>
          <w:sz w:val="18"/>
          <w:szCs w:val="18"/>
        </w:rPr>
      </w:pPr>
    </w:p>
  </w:footnote>
  <w:footnote w:id="6">
    <w:p w:rsidR="006477DF" w:rsidRPr="00A31673" w:rsidRDefault="006477DF" w:rsidP="000A5E2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6477DF" w:rsidRPr="00810F23" w:rsidRDefault="006477DF" w:rsidP="000A5E21">
      <w:pPr>
        <w:pStyle w:val="FootnoteText"/>
        <w:rPr>
          <w:rFonts w:ascii="Times New Roman" w:hAnsi="Times New Roman"/>
        </w:rPr>
      </w:pPr>
      <w:r>
        <w:rPr>
          <w:rStyle w:val="FootnoteReference"/>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6477DF" w:rsidRPr="005F2C25" w:rsidRDefault="006477DF" w:rsidP="000A5E21">
      <w:pPr>
        <w:pStyle w:val="FootnoteText"/>
        <w:rPr>
          <w:rFonts w:ascii="Times New Roman" w:hAnsi="Times New Roman"/>
        </w:rPr>
      </w:pPr>
    </w:p>
  </w:footnote>
  <w:footnote w:id="8">
    <w:p w:rsidR="006477DF" w:rsidRDefault="006477DF" w:rsidP="000A5E21">
      <w:pPr>
        <w:jc w:val="both"/>
      </w:pPr>
    </w:p>
    <w:p w:rsidR="006477DF" w:rsidRPr="00FC561F" w:rsidRDefault="006477DF" w:rsidP="000A5E21">
      <w:pPr>
        <w:jc w:val="both"/>
        <w:rPr>
          <w:rFonts w:ascii="GHEA Grapalat" w:hAnsi="GHEA Grapalat"/>
          <w:i/>
          <w:sz w:val="20"/>
          <w:szCs w:val="20"/>
        </w:rPr>
      </w:pPr>
    </w:p>
    <w:p w:rsidR="006477DF" w:rsidRDefault="006477DF" w:rsidP="000A5E21">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rsidR="006477DF" w:rsidRPr="00E7182E" w:rsidRDefault="006477DF" w:rsidP="000A5E21">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rsidR="006477DF" w:rsidRPr="007D41A3" w:rsidRDefault="006477DF" w:rsidP="000A5E21">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6477DF" w:rsidRPr="001849D9" w:rsidRDefault="006477DF" w:rsidP="000A5E21">
      <w:pPr>
        <w:jc w:val="both"/>
        <w:rPr>
          <w:rFonts w:ascii="GHEA Grapalat" w:hAnsi="GHEA Grapalat"/>
          <w:i/>
          <w:sz w:val="20"/>
          <w:szCs w:val="20"/>
          <w:lang w:val="af-ZA"/>
        </w:rPr>
      </w:pPr>
      <w:r w:rsidRPr="001849D9">
        <w:rPr>
          <w:rFonts w:ascii="GHEA Grapalat" w:hAnsi="GHEA Grapalat"/>
          <w:i/>
          <w:sz w:val="20"/>
          <w:szCs w:val="20"/>
        </w:rPr>
        <w:t xml:space="preserve"> </w:t>
      </w:r>
    </w:p>
    <w:p w:rsidR="006477DF" w:rsidRPr="001849D9" w:rsidRDefault="006477DF" w:rsidP="000A5E21">
      <w:pPr>
        <w:pStyle w:val="FootnoteText"/>
        <w:rPr>
          <w:rFonts w:asciiTheme="minorHAnsi" w:hAnsiTheme="minorHAnsi"/>
          <w:i/>
          <w:lang w:val="af-ZA"/>
        </w:rPr>
      </w:pPr>
    </w:p>
  </w:footnote>
  <w:footnote w:id="9">
    <w:p w:rsidR="006477DF" w:rsidRPr="00A25D1B" w:rsidRDefault="006477DF" w:rsidP="000A5E2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0">
    <w:p w:rsidR="006477DF" w:rsidRPr="00DC619D" w:rsidRDefault="006477DF"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1">
    <w:p w:rsidR="006477DF" w:rsidRPr="00D3436F" w:rsidRDefault="006477D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6477DF" w:rsidRPr="00D3436F" w:rsidRDefault="006477DF">
      <w:pPr>
        <w:pStyle w:val="FootnoteText"/>
        <w:rPr>
          <w:lang w:val="es-ES"/>
        </w:rPr>
      </w:pPr>
    </w:p>
  </w:footnote>
  <w:footnote w:id="12">
    <w:p w:rsidR="006477DF" w:rsidRPr="008842CE" w:rsidRDefault="006477DF"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6477DF" w:rsidRPr="008842CE" w:rsidRDefault="006477DF" w:rsidP="003D2FE2">
      <w:pPr>
        <w:pStyle w:val="FootnoteText"/>
        <w:jc w:val="both"/>
        <w:rPr>
          <w:rFonts w:ascii="GHEA Grapalat" w:hAnsi="GHEA Grapalat"/>
        </w:rPr>
      </w:pPr>
    </w:p>
  </w:footnote>
  <w:footnote w:id="13">
    <w:p w:rsidR="006477DF" w:rsidRPr="008842CE" w:rsidRDefault="006477DF" w:rsidP="003D2FE2">
      <w:pPr>
        <w:pStyle w:val="FootnoteText"/>
        <w:jc w:val="both"/>
      </w:pPr>
    </w:p>
  </w:footnote>
  <w:footnote w:id="14">
    <w:p w:rsidR="006477DF" w:rsidRPr="008842CE" w:rsidRDefault="006477DF"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6477DF" w:rsidRPr="008842CE" w:rsidRDefault="006477DF" w:rsidP="000A214C">
      <w:pPr>
        <w:pStyle w:val="FootnoteText"/>
        <w:jc w:val="both"/>
        <w:rPr>
          <w:rFonts w:ascii="GHEA Grapalat" w:hAnsi="GHEA Grapalat"/>
        </w:rPr>
      </w:pPr>
    </w:p>
  </w:footnote>
  <w:footnote w:id="15">
    <w:p w:rsidR="006477DF" w:rsidRPr="008842CE" w:rsidRDefault="006477DF" w:rsidP="000A214C">
      <w:pPr>
        <w:pStyle w:val="FootnoteText"/>
        <w:jc w:val="both"/>
      </w:pPr>
    </w:p>
  </w:footnote>
  <w:footnote w:id="16">
    <w:p w:rsidR="006477DF" w:rsidRPr="00124BE9" w:rsidRDefault="006477DF" w:rsidP="00BB28C8">
      <w:pPr>
        <w:pStyle w:val="FootnoteText"/>
        <w:widowControl w:val="0"/>
        <w:jc w:val="both"/>
        <w:rPr>
          <w:rFonts w:ascii="GHEA Grapalat" w:hAnsi="GHEA Grapalat"/>
          <w:lang w:val="hy-AM"/>
        </w:rPr>
      </w:pPr>
      <w:r>
        <w:rPr>
          <w:rStyle w:val="FootnoteReference"/>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6477DF" w:rsidRPr="00124BE9" w:rsidRDefault="006477DF" w:rsidP="00BB28C8">
      <w:pPr>
        <w:pStyle w:val="FootnoteText"/>
        <w:widowControl w:val="0"/>
        <w:jc w:val="both"/>
        <w:rPr>
          <w:rFonts w:ascii="GHEA Grapalat" w:hAnsi="GHEA Grapalat"/>
          <w:lang w:val="hy-AM"/>
        </w:rPr>
      </w:pPr>
    </w:p>
  </w:footnote>
  <w:footnote w:id="17">
    <w:p w:rsidR="006477DF" w:rsidRDefault="006477DF" w:rsidP="00A842B5">
      <w:pPr>
        <w:pStyle w:val="FootnoteText"/>
        <w:widowControl w:val="0"/>
        <w:jc w:val="both"/>
        <w:rPr>
          <w:rFonts w:ascii="GHEA Grapalat" w:hAnsi="GHEA Grapalat"/>
          <w:lang w:val="hy-AM"/>
        </w:rPr>
      </w:pPr>
      <w:r>
        <w:rPr>
          <w:rStyle w:val="FootnoteReference"/>
        </w:rPr>
        <w:t>26</w:t>
      </w:r>
      <w:r>
        <w:rPr>
          <w:rFonts w:ascii="GHEA Grapalat" w:hAnsi="GHEA Grapalat"/>
        </w:rPr>
        <w:t xml:space="preserve"> </w:t>
      </w:r>
      <w:r>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8">
    <w:p w:rsidR="006477DF" w:rsidRDefault="006477DF" w:rsidP="00A842B5">
      <w:pPr>
        <w:pStyle w:val="FootnoteText"/>
        <w:jc w:val="both"/>
        <w:rPr>
          <w:rFonts w:ascii="GHEA Grapalat" w:hAnsi="GHEA Grapalat"/>
          <w:i/>
        </w:rPr>
      </w:pPr>
      <w:r>
        <w:rPr>
          <w:rStyle w:val="FootnoteReference"/>
        </w:rPr>
        <w:t>20</w:t>
      </w:r>
      <w:r>
        <w:t xml:space="preserve"> </w:t>
      </w:r>
      <w:r>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6477DF" w:rsidRDefault="006477DF" w:rsidP="00A842B5">
      <w:pPr>
        <w:pStyle w:val="FootnoteText"/>
        <w:jc w:val="both"/>
        <w:rPr>
          <w:rFonts w:ascii="GHEA Grapalat" w:hAnsi="GHEA Grapalat"/>
          <w:lang w:val="hy-AM"/>
        </w:rPr>
      </w:pPr>
      <w:r>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6477DF" w:rsidRDefault="006477DF" w:rsidP="00A842B5">
      <w:pPr>
        <w:pStyle w:val="FootnoteText"/>
        <w:widowControl w:val="0"/>
        <w:jc w:val="both"/>
        <w:rPr>
          <w:rFonts w:ascii="GHEA Grapalat" w:hAnsi="GHEA Grapalat"/>
          <w:lang w:val="hy-AM"/>
        </w:rPr>
      </w:pPr>
      <w:r>
        <w:rPr>
          <w:rFonts w:ascii="GHEA Grapalat" w:hAnsi="GHEA Grapalat"/>
          <w:i/>
        </w:rPr>
        <w:t>.</w:t>
      </w:r>
    </w:p>
  </w:footnote>
  <w:footnote w:id="19">
    <w:p w:rsidR="006477DF" w:rsidRDefault="006477DF" w:rsidP="00A842B5">
      <w:pPr>
        <w:pStyle w:val="FootnoteText"/>
        <w:widowControl w:val="0"/>
        <w:jc w:val="both"/>
        <w:rPr>
          <w:rFonts w:ascii="GHEA Grapalat" w:hAnsi="GHEA Grapalat"/>
          <w:lang w:val="hy-AM"/>
        </w:rPr>
      </w:pPr>
      <w:r>
        <w:rPr>
          <w:rStyle w:val="FootnoteReference"/>
        </w:rPr>
        <w:t>21</w:t>
      </w:r>
      <w:r>
        <w:rPr>
          <w:rFonts w:ascii="GHEA Grapalat" w:hAnsi="GHEA Grapalat"/>
        </w:rPr>
        <w:t xml:space="preserve"> </w:t>
      </w:r>
      <w:r>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0">
    <w:p w:rsidR="006477DF" w:rsidRDefault="006477DF" w:rsidP="00A842B5">
      <w:pPr>
        <w:pStyle w:val="FootnoteText"/>
        <w:widowControl w:val="0"/>
        <w:jc w:val="both"/>
        <w:rPr>
          <w:rFonts w:ascii="GHEA Grapalat" w:hAnsi="GHEA Grapalat"/>
          <w:lang w:val="hy-AM"/>
        </w:rPr>
      </w:pPr>
      <w:r>
        <w:rPr>
          <w:rStyle w:val="FootnoteReference"/>
        </w:rPr>
        <w:t>22</w:t>
      </w:r>
      <w:r>
        <w:rPr>
          <w:rFonts w:ascii="GHEA Grapalat" w:hAnsi="GHEA Grapalat"/>
        </w:rPr>
        <w:t xml:space="preserve"> </w:t>
      </w:r>
      <w:r>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1">
    <w:p w:rsidR="006477DF" w:rsidRDefault="006477DF" w:rsidP="00A842B5">
      <w:pPr>
        <w:pStyle w:val="FootnoteText"/>
        <w:widowControl w:val="0"/>
        <w:jc w:val="both"/>
        <w:rPr>
          <w:rFonts w:ascii="GHEA Grapalat" w:hAnsi="GHEA Grapalat"/>
          <w:lang w:val="hy-AM"/>
        </w:rPr>
      </w:pPr>
      <w:r>
        <w:rPr>
          <w:rStyle w:val="FootnoteReference"/>
        </w:rPr>
        <w:t>23</w:t>
      </w:r>
      <w:r>
        <w:t xml:space="preserve"> </w:t>
      </w:r>
      <w:r>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2">
    <w:p w:rsidR="006477DF" w:rsidRPr="00124BE9" w:rsidRDefault="006477DF" w:rsidP="006477DF">
      <w:pPr>
        <w:pStyle w:val="FootnoteText"/>
        <w:widowControl w:val="0"/>
        <w:jc w:val="both"/>
        <w:rPr>
          <w:rFonts w:ascii="GHEA Grapalat" w:hAnsi="GHEA Grapalat"/>
          <w:i/>
          <w:lang w:val="hy-AM" w:eastAsia="en-US"/>
        </w:rPr>
      </w:pPr>
      <w:r>
        <w:rPr>
          <w:rStyle w:val="FootnoteReference"/>
        </w:rPr>
        <w:t>34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sidRPr="00F409B8">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5-ое</w:t>
      </w:r>
      <w:r w:rsidRPr="00124BE9">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6477DF" w:rsidRPr="00124BE9" w:rsidRDefault="006477DF" w:rsidP="006477DF">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3">
    <w:p w:rsidR="006477DF" w:rsidRDefault="006477DF" w:rsidP="007775D7">
      <w:pPr>
        <w:pStyle w:val="FootnoteText"/>
        <w:widowControl w:val="0"/>
        <w:jc w:val="both"/>
      </w:pPr>
      <w:r>
        <w:rPr>
          <w:rStyle w:val="FootnoteReference"/>
        </w:rPr>
        <w:t>*</w:t>
      </w:r>
      <w:r>
        <w:t xml:space="preserve"> </w:t>
      </w:r>
      <w:r>
        <w:rPr>
          <w:rFonts w:ascii="GHEA Grapalat" w:hAnsi="GHEA Grapalat"/>
          <w:i/>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выполненить работу в более короткий срок..</w:t>
      </w:r>
    </w:p>
  </w:footnote>
  <w:footnote w:id="24">
    <w:p w:rsidR="006477DF" w:rsidRDefault="006477DF" w:rsidP="007775D7">
      <w:pPr>
        <w:widowControl w:val="0"/>
        <w:jc w:val="both"/>
        <w:rPr>
          <w:rFonts w:ascii="GHEA Grapalat" w:hAnsi="GHEA Grapalat"/>
          <w:i/>
          <w:sz w:val="20"/>
          <w:szCs w:val="20"/>
        </w:rPr>
      </w:pPr>
      <w:r>
        <w:rPr>
          <w:rStyle w:val="FootnoteReference"/>
          <w:sz w:val="20"/>
          <w:szCs w:val="20"/>
        </w:rPr>
        <w:t>**</w:t>
      </w:r>
      <w:r>
        <w:rPr>
          <w:sz w:val="20"/>
          <w:szCs w:val="20"/>
        </w:rPr>
        <w:t xml:space="preserve"> </w:t>
      </w:r>
      <w:r>
        <w:rPr>
          <w:rFonts w:ascii="GHEA Grapalat" w:hAnsi="GHEA Grapalat"/>
          <w:i/>
          <w:sz w:val="20"/>
          <w:szCs w:val="20"/>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Pr>
          <w:rFonts w:ascii="GHEA Grapalat" w:hAnsi="GHEA Grapalat"/>
          <w:i/>
          <w:color w:val="000000" w:themeColor="text1"/>
          <w:sz w:val="22"/>
          <w:szCs w:val="22"/>
        </w:rPr>
        <w:t xml:space="preserve">устанавливается в календарных днях, а его </w:t>
      </w:r>
      <w:r>
        <w:rPr>
          <w:rFonts w:ascii="GHEA Grapalat" w:hAnsi="GHEA Grapalat"/>
          <w:i/>
          <w:sz w:val="20"/>
          <w:szCs w:val="20"/>
        </w:rPr>
        <w:t>исчисление осуществляется со дня вступления в силу заключаемого между сторонами соглашения в случае предусмотрения финансовых средств.</w:t>
      </w:r>
    </w:p>
    <w:p w:rsidR="006477DF" w:rsidRDefault="006477DF" w:rsidP="007775D7">
      <w:pPr>
        <w:pStyle w:val="FootnoteText"/>
        <w:widowControl w:val="0"/>
        <w:jc w:val="both"/>
      </w:pPr>
    </w:p>
  </w:footnote>
  <w:footnote w:id="25">
    <w:p w:rsidR="006477DF" w:rsidRPr="00124BE9" w:rsidRDefault="006477DF" w:rsidP="00657BFF">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26">
    <w:p w:rsidR="006477DF" w:rsidRPr="00124BE9" w:rsidRDefault="006477DF" w:rsidP="00657BFF">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1356B7"/>
    <w:multiLevelType w:val="hybridMultilevel"/>
    <w:tmpl w:val="2C2023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10"/>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8"/>
  </w:num>
  <w:num w:numId="12">
    <w:abstractNumId w:val="30"/>
  </w:num>
  <w:num w:numId="13">
    <w:abstractNumId w:val="27"/>
  </w:num>
  <w:num w:numId="14">
    <w:abstractNumId w:val="12"/>
  </w:num>
  <w:num w:numId="15">
    <w:abstractNumId w:val="29"/>
  </w:num>
  <w:num w:numId="16">
    <w:abstractNumId w:val="15"/>
  </w:num>
  <w:num w:numId="17">
    <w:abstractNumId w:val="5"/>
  </w:num>
  <w:num w:numId="18">
    <w:abstractNumId w:val="1"/>
  </w:num>
  <w:num w:numId="19">
    <w:abstractNumId w:val="17"/>
  </w:num>
  <w:num w:numId="20">
    <w:abstractNumId w:val="17"/>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7"/>
  </w:num>
  <w:num w:numId="24">
    <w:abstractNumId w:val="19"/>
  </w:num>
  <w:num w:numId="25">
    <w:abstractNumId w:val="21"/>
  </w:num>
  <w:num w:numId="26">
    <w:abstractNumId w:val="14"/>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6"/>
  </w:num>
  <w:num w:numId="34">
    <w:abstractNumId w:val="24"/>
  </w:num>
  <w:num w:numId="35">
    <w:abstractNumId w:val="28"/>
  </w:num>
  <w:num w:numId="36">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8FC"/>
    <w:rsid w:val="00011CB9"/>
    <w:rsid w:val="0001204D"/>
    <w:rsid w:val="00012347"/>
    <w:rsid w:val="00012E2C"/>
    <w:rsid w:val="00013093"/>
    <w:rsid w:val="000132F3"/>
    <w:rsid w:val="00013C24"/>
    <w:rsid w:val="00015ABD"/>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6A14"/>
    <w:rsid w:val="00046BAC"/>
    <w:rsid w:val="0004722F"/>
    <w:rsid w:val="000473EF"/>
    <w:rsid w:val="00050C5B"/>
    <w:rsid w:val="00051490"/>
    <w:rsid w:val="0005196C"/>
    <w:rsid w:val="00051B7F"/>
    <w:rsid w:val="00052084"/>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0E81"/>
    <w:rsid w:val="000811C1"/>
    <w:rsid w:val="000814B8"/>
    <w:rsid w:val="000822C1"/>
    <w:rsid w:val="00082ADC"/>
    <w:rsid w:val="00082DE0"/>
    <w:rsid w:val="00083558"/>
    <w:rsid w:val="000845F6"/>
    <w:rsid w:val="00084B51"/>
    <w:rsid w:val="0008563D"/>
    <w:rsid w:val="000858EB"/>
    <w:rsid w:val="00085931"/>
    <w:rsid w:val="00086B1E"/>
    <w:rsid w:val="000878DB"/>
    <w:rsid w:val="00087A30"/>
    <w:rsid w:val="00090699"/>
    <w:rsid w:val="000911CA"/>
    <w:rsid w:val="00091AD9"/>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5E21"/>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2EE9"/>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06F20"/>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8D6"/>
    <w:rsid w:val="00145CC3"/>
    <w:rsid w:val="00146685"/>
    <w:rsid w:val="00146FC5"/>
    <w:rsid w:val="00147CD0"/>
    <w:rsid w:val="00147EDC"/>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651"/>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97898"/>
    <w:rsid w:val="001A0310"/>
    <w:rsid w:val="001A070B"/>
    <w:rsid w:val="001A0B47"/>
    <w:rsid w:val="001A17F8"/>
    <w:rsid w:val="001A23A6"/>
    <w:rsid w:val="001A2579"/>
    <w:rsid w:val="001A2B0A"/>
    <w:rsid w:val="001A2F72"/>
    <w:rsid w:val="001A3195"/>
    <w:rsid w:val="001A31A0"/>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07E"/>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277"/>
    <w:rsid w:val="001D0644"/>
    <w:rsid w:val="001D129F"/>
    <w:rsid w:val="001D1A03"/>
    <w:rsid w:val="001D1D00"/>
    <w:rsid w:val="001D2058"/>
    <w:rsid w:val="001D209D"/>
    <w:rsid w:val="001D2D62"/>
    <w:rsid w:val="001D509C"/>
    <w:rsid w:val="001D5785"/>
    <w:rsid w:val="001D58BE"/>
    <w:rsid w:val="001D5C13"/>
    <w:rsid w:val="001D5EBF"/>
    <w:rsid w:val="001D5FF7"/>
    <w:rsid w:val="001D6531"/>
    <w:rsid w:val="001D7228"/>
    <w:rsid w:val="001D74FA"/>
    <w:rsid w:val="001D78C5"/>
    <w:rsid w:val="001E0216"/>
    <w:rsid w:val="001E06D6"/>
    <w:rsid w:val="001E0BC2"/>
    <w:rsid w:val="001E2038"/>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2004DB"/>
    <w:rsid w:val="00200925"/>
    <w:rsid w:val="00200C77"/>
    <w:rsid w:val="002011C2"/>
    <w:rsid w:val="002017CB"/>
    <w:rsid w:val="00201DA0"/>
    <w:rsid w:val="00201F2E"/>
    <w:rsid w:val="002028BF"/>
    <w:rsid w:val="00202F4D"/>
    <w:rsid w:val="002032CE"/>
    <w:rsid w:val="002038C2"/>
    <w:rsid w:val="0020390F"/>
    <w:rsid w:val="00203917"/>
    <w:rsid w:val="00204426"/>
    <w:rsid w:val="00204673"/>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458F"/>
    <w:rsid w:val="00216143"/>
    <w:rsid w:val="002166CE"/>
    <w:rsid w:val="00216CEF"/>
    <w:rsid w:val="00217344"/>
    <w:rsid w:val="00217710"/>
    <w:rsid w:val="00220899"/>
    <w:rsid w:val="00220ACB"/>
    <w:rsid w:val="00220C7C"/>
    <w:rsid w:val="002218FE"/>
    <w:rsid w:val="00221C7B"/>
    <w:rsid w:val="0022247D"/>
    <w:rsid w:val="002237EF"/>
    <w:rsid w:val="002238C1"/>
    <w:rsid w:val="002240AB"/>
    <w:rsid w:val="0022457E"/>
    <w:rsid w:val="00224B19"/>
    <w:rsid w:val="002250D8"/>
    <w:rsid w:val="0022515E"/>
    <w:rsid w:val="002252CD"/>
    <w:rsid w:val="00226168"/>
    <w:rsid w:val="00226412"/>
    <w:rsid w:val="00226C9A"/>
    <w:rsid w:val="0022712B"/>
    <w:rsid w:val="002273AD"/>
    <w:rsid w:val="0022770A"/>
    <w:rsid w:val="002277B1"/>
    <w:rsid w:val="00227C9F"/>
    <w:rsid w:val="00230460"/>
    <w:rsid w:val="00230A6E"/>
    <w:rsid w:val="00230B12"/>
    <w:rsid w:val="00230C8F"/>
    <w:rsid w:val="00230D36"/>
    <w:rsid w:val="00230DB1"/>
    <w:rsid w:val="002319D3"/>
    <w:rsid w:val="00232FE2"/>
    <w:rsid w:val="0023373C"/>
    <w:rsid w:val="00233B5F"/>
    <w:rsid w:val="00233BB7"/>
    <w:rsid w:val="00234BE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2690"/>
    <w:rsid w:val="0024366B"/>
    <w:rsid w:val="00243E78"/>
    <w:rsid w:val="00244B38"/>
    <w:rsid w:val="002452F5"/>
    <w:rsid w:val="00246C8C"/>
    <w:rsid w:val="00251277"/>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3F8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BCF"/>
    <w:rsid w:val="00277D41"/>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C7A40"/>
    <w:rsid w:val="002D02FE"/>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8C6"/>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2331"/>
    <w:rsid w:val="00302C6E"/>
    <w:rsid w:val="00303732"/>
    <w:rsid w:val="003041A8"/>
    <w:rsid w:val="00304237"/>
    <w:rsid w:val="00304436"/>
    <w:rsid w:val="00304D64"/>
    <w:rsid w:val="003053EF"/>
    <w:rsid w:val="00305944"/>
    <w:rsid w:val="00305E59"/>
    <w:rsid w:val="00305F6D"/>
    <w:rsid w:val="003064D4"/>
    <w:rsid w:val="003065C4"/>
    <w:rsid w:val="0030676A"/>
    <w:rsid w:val="00306C33"/>
    <w:rsid w:val="00307F3C"/>
    <w:rsid w:val="00310046"/>
    <w:rsid w:val="003101E4"/>
    <w:rsid w:val="00310A82"/>
    <w:rsid w:val="00310B6E"/>
    <w:rsid w:val="00310DD3"/>
    <w:rsid w:val="00310ED2"/>
    <w:rsid w:val="00311076"/>
    <w:rsid w:val="00311C27"/>
    <w:rsid w:val="00312694"/>
    <w:rsid w:val="00312BF8"/>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40F7"/>
    <w:rsid w:val="00325043"/>
    <w:rsid w:val="00325546"/>
    <w:rsid w:val="003259C5"/>
    <w:rsid w:val="00325CC0"/>
    <w:rsid w:val="00326507"/>
    <w:rsid w:val="003267C8"/>
    <w:rsid w:val="003270A4"/>
    <w:rsid w:val="00327436"/>
    <w:rsid w:val="00330E00"/>
    <w:rsid w:val="00331472"/>
    <w:rsid w:val="0033253D"/>
    <w:rsid w:val="003325FD"/>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5CB0"/>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D6E"/>
    <w:rsid w:val="003B0E7B"/>
    <w:rsid w:val="003B16F5"/>
    <w:rsid w:val="003B1FC0"/>
    <w:rsid w:val="003B2B28"/>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3F0B"/>
    <w:rsid w:val="003C4278"/>
    <w:rsid w:val="003C53D4"/>
    <w:rsid w:val="003C5795"/>
    <w:rsid w:val="003C5E16"/>
    <w:rsid w:val="003C61D5"/>
    <w:rsid w:val="003C664F"/>
    <w:rsid w:val="003C670C"/>
    <w:rsid w:val="003C6A92"/>
    <w:rsid w:val="003C6DBB"/>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E7C27"/>
    <w:rsid w:val="003F1EEA"/>
    <w:rsid w:val="003F208A"/>
    <w:rsid w:val="003F2273"/>
    <w:rsid w:val="003F264A"/>
    <w:rsid w:val="003F28E4"/>
    <w:rsid w:val="003F300B"/>
    <w:rsid w:val="003F4583"/>
    <w:rsid w:val="003F4C5E"/>
    <w:rsid w:val="003F66A5"/>
    <w:rsid w:val="003F6CF8"/>
    <w:rsid w:val="003F762C"/>
    <w:rsid w:val="003F7B41"/>
    <w:rsid w:val="003F7C6C"/>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10AC"/>
    <w:rsid w:val="004112BF"/>
    <w:rsid w:val="004116A0"/>
    <w:rsid w:val="0041186A"/>
    <w:rsid w:val="00411D9D"/>
    <w:rsid w:val="00412165"/>
    <w:rsid w:val="00413390"/>
    <w:rsid w:val="00413595"/>
    <w:rsid w:val="00416F1E"/>
    <w:rsid w:val="0041739A"/>
    <w:rsid w:val="004175B6"/>
    <w:rsid w:val="00417E48"/>
    <w:rsid w:val="00417F33"/>
    <w:rsid w:val="004215BD"/>
    <w:rsid w:val="00421AEB"/>
    <w:rsid w:val="00422802"/>
    <w:rsid w:val="00424E1F"/>
    <w:rsid w:val="0042574B"/>
    <w:rsid w:val="004272E3"/>
    <w:rsid w:val="00427AEC"/>
    <w:rsid w:val="00427CB1"/>
    <w:rsid w:val="00427DE7"/>
    <w:rsid w:val="00427EAA"/>
    <w:rsid w:val="00431998"/>
    <w:rsid w:val="00431DDD"/>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46A7"/>
    <w:rsid w:val="004A4B96"/>
    <w:rsid w:val="004A51CE"/>
    <w:rsid w:val="004A5D87"/>
    <w:rsid w:val="004A6204"/>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0AA"/>
    <w:rsid w:val="004C3803"/>
    <w:rsid w:val="004C3F9B"/>
    <w:rsid w:val="004C474D"/>
    <w:rsid w:val="004C4CFB"/>
    <w:rsid w:val="004C5C21"/>
    <w:rsid w:val="004C5CF3"/>
    <w:rsid w:val="004C6070"/>
    <w:rsid w:val="004C78E7"/>
    <w:rsid w:val="004D0281"/>
    <w:rsid w:val="004D0AE2"/>
    <w:rsid w:val="004D0EA7"/>
    <w:rsid w:val="004D134A"/>
    <w:rsid w:val="004D1C32"/>
    <w:rsid w:val="004D1E87"/>
    <w:rsid w:val="004D2727"/>
    <w:rsid w:val="004D28BA"/>
    <w:rsid w:val="004D2B0B"/>
    <w:rsid w:val="004D2B4B"/>
    <w:rsid w:val="004D466D"/>
    <w:rsid w:val="004D54B3"/>
    <w:rsid w:val="004D5671"/>
    <w:rsid w:val="004D5FF6"/>
    <w:rsid w:val="004D6073"/>
    <w:rsid w:val="004D64A9"/>
    <w:rsid w:val="004D7784"/>
    <w:rsid w:val="004D77AD"/>
    <w:rsid w:val="004E037F"/>
    <w:rsid w:val="004E04C8"/>
    <w:rsid w:val="004E0B7B"/>
    <w:rsid w:val="004E13DF"/>
    <w:rsid w:val="004E144F"/>
    <w:rsid w:val="004E1503"/>
    <w:rsid w:val="004E1977"/>
    <w:rsid w:val="004E1B0A"/>
    <w:rsid w:val="004E1C69"/>
    <w:rsid w:val="004E1C8E"/>
    <w:rsid w:val="004E27C5"/>
    <w:rsid w:val="004E2FC6"/>
    <w:rsid w:val="004E33BF"/>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066A"/>
    <w:rsid w:val="00501516"/>
    <w:rsid w:val="0050161D"/>
    <w:rsid w:val="005020A2"/>
    <w:rsid w:val="00502397"/>
    <w:rsid w:val="005024D2"/>
    <w:rsid w:val="005029F0"/>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559"/>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187E"/>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846"/>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0484"/>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67B"/>
    <w:rsid w:val="005939DE"/>
    <w:rsid w:val="00593B80"/>
    <w:rsid w:val="00593E76"/>
    <w:rsid w:val="00594C31"/>
    <w:rsid w:val="00594FEE"/>
    <w:rsid w:val="00595177"/>
    <w:rsid w:val="005953F4"/>
    <w:rsid w:val="00595506"/>
    <w:rsid w:val="005960B4"/>
    <w:rsid w:val="0059636E"/>
    <w:rsid w:val="00596658"/>
    <w:rsid w:val="005967A5"/>
    <w:rsid w:val="0059697A"/>
    <w:rsid w:val="00596EE4"/>
    <w:rsid w:val="0059738F"/>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3FA3"/>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47A"/>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34"/>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7A5"/>
    <w:rsid w:val="00633AED"/>
    <w:rsid w:val="00633E1E"/>
    <w:rsid w:val="00634DC9"/>
    <w:rsid w:val="006356C0"/>
    <w:rsid w:val="00635D52"/>
    <w:rsid w:val="006365A9"/>
    <w:rsid w:val="00636A8E"/>
    <w:rsid w:val="0063713D"/>
    <w:rsid w:val="006371D0"/>
    <w:rsid w:val="00637246"/>
    <w:rsid w:val="00637856"/>
    <w:rsid w:val="00637DAB"/>
    <w:rsid w:val="006417C7"/>
    <w:rsid w:val="00642172"/>
    <w:rsid w:val="006422E0"/>
    <w:rsid w:val="00642EFE"/>
    <w:rsid w:val="0064473D"/>
    <w:rsid w:val="00644850"/>
    <w:rsid w:val="00644CE2"/>
    <w:rsid w:val="00645866"/>
    <w:rsid w:val="00645DDB"/>
    <w:rsid w:val="0064738A"/>
    <w:rsid w:val="006477DF"/>
    <w:rsid w:val="00650073"/>
    <w:rsid w:val="00650458"/>
    <w:rsid w:val="006505D2"/>
    <w:rsid w:val="0065124D"/>
    <w:rsid w:val="00651408"/>
    <w:rsid w:val="006519EF"/>
    <w:rsid w:val="00651E02"/>
    <w:rsid w:val="006521E5"/>
    <w:rsid w:val="00654778"/>
    <w:rsid w:val="00654A51"/>
    <w:rsid w:val="00654ADD"/>
    <w:rsid w:val="00654B3F"/>
    <w:rsid w:val="00655541"/>
    <w:rsid w:val="00655E71"/>
    <w:rsid w:val="00655EBD"/>
    <w:rsid w:val="00657BFF"/>
    <w:rsid w:val="00660138"/>
    <w:rsid w:val="006607D5"/>
    <w:rsid w:val="006608AD"/>
    <w:rsid w:val="00661E7D"/>
    <w:rsid w:val="00662165"/>
    <w:rsid w:val="00662623"/>
    <w:rsid w:val="0066349B"/>
    <w:rsid w:val="00663F9F"/>
    <w:rsid w:val="006650C4"/>
    <w:rsid w:val="00665120"/>
    <w:rsid w:val="00665605"/>
    <w:rsid w:val="006657A3"/>
    <w:rsid w:val="006657EE"/>
    <w:rsid w:val="0066621D"/>
    <w:rsid w:val="00666775"/>
    <w:rsid w:val="006672BA"/>
    <w:rsid w:val="006672E6"/>
    <w:rsid w:val="00667A56"/>
    <w:rsid w:val="00667C83"/>
    <w:rsid w:val="00667D39"/>
    <w:rsid w:val="0067066B"/>
    <w:rsid w:val="0067102D"/>
    <w:rsid w:val="00671A82"/>
    <w:rsid w:val="00671AE8"/>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D19"/>
    <w:rsid w:val="006A6E86"/>
    <w:rsid w:val="006A7C27"/>
    <w:rsid w:val="006B0116"/>
    <w:rsid w:val="006B0566"/>
    <w:rsid w:val="006B2F02"/>
    <w:rsid w:val="006B30BA"/>
    <w:rsid w:val="006B372C"/>
    <w:rsid w:val="006B3AE3"/>
    <w:rsid w:val="006B3B3D"/>
    <w:rsid w:val="006B3E56"/>
    <w:rsid w:val="006B3E66"/>
    <w:rsid w:val="006B409F"/>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7DA"/>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3666"/>
    <w:rsid w:val="00704898"/>
    <w:rsid w:val="00705492"/>
    <w:rsid w:val="00705706"/>
    <w:rsid w:val="00705F60"/>
    <w:rsid w:val="00706EA3"/>
    <w:rsid w:val="007072C5"/>
    <w:rsid w:val="0070731F"/>
    <w:rsid w:val="00707B86"/>
    <w:rsid w:val="00712311"/>
    <w:rsid w:val="00712DB8"/>
    <w:rsid w:val="007131F4"/>
    <w:rsid w:val="00713746"/>
    <w:rsid w:val="0071687B"/>
    <w:rsid w:val="0071689A"/>
    <w:rsid w:val="00716F47"/>
    <w:rsid w:val="00717E6E"/>
    <w:rsid w:val="007204FD"/>
    <w:rsid w:val="00720542"/>
    <w:rsid w:val="007208B1"/>
    <w:rsid w:val="007210AC"/>
    <w:rsid w:val="00721677"/>
    <w:rsid w:val="00721CBC"/>
    <w:rsid w:val="00721CEE"/>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33A2"/>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3D55"/>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33"/>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4CB"/>
    <w:rsid w:val="00761A4D"/>
    <w:rsid w:val="00762026"/>
    <w:rsid w:val="00763008"/>
    <w:rsid w:val="0076368E"/>
    <w:rsid w:val="00763694"/>
    <w:rsid w:val="0076384C"/>
    <w:rsid w:val="007642C2"/>
    <w:rsid w:val="007646F8"/>
    <w:rsid w:val="007647F9"/>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F69"/>
    <w:rsid w:val="00773485"/>
    <w:rsid w:val="0077364F"/>
    <w:rsid w:val="00773841"/>
    <w:rsid w:val="007739D9"/>
    <w:rsid w:val="00773BD2"/>
    <w:rsid w:val="00773E7C"/>
    <w:rsid w:val="00774C67"/>
    <w:rsid w:val="0077504D"/>
    <w:rsid w:val="00775FAF"/>
    <w:rsid w:val="00776E6C"/>
    <w:rsid w:val="00777072"/>
    <w:rsid w:val="007775D7"/>
    <w:rsid w:val="007777A2"/>
    <w:rsid w:val="00780D44"/>
    <w:rsid w:val="007811AE"/>
    <w:rsid w:val="007813EB"/>
    <w:rsid w:val="00781688"/>
    <w:rsid w:val="007827C7"/>
    <w:rsid w:val="00782D3C"/>
    <w:rsid w:val="00782D60"/>
    <w:rsid w:val="0078387F"/>
    <w:rsid w:val="007839E7"/>
    <w:rsid w:val="00784CB7"/>
    <w:rsid w:val="007854B2"/>
    <w:rsid w:val="00786041"/>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679"/>
    <w:rsid w:val="007968A3"/>
    <w:rsid w:val="00796D4A"/>
    <w:rsid w:val="00796ECC"/>
    <w:rsid w:val="007A0AF1"/>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1E60"/>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7F7C4E"/>
    <w:rsid w:val="008013BF"/>
    <w:rsid w:val="008013DA"/>
    <w:rsid w:val="00801AC7"/>
    <w:rsid w:val="00802408"/>
    <w:rsid w:val="00802C55"/>
    <w:rsid w:val="00803069"/>
    <w:rsid w:val="008030B6"/>
    <w:rsid w:val="00803A3E"/>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1B2"/>
    <w:rsid w:val="00811D16"/>
    <w:rsid w:val="0081220F"/>
    <w:rsid w:val="00813D84"/>
    <w:rsid w:val="00813F3D"/>
    <w:rsid w:val="00814DBD"/>
    <w:rsid w:val="0081568C"/>
    <w:rsid w:val="00816505"/>
    <w:rsid w:val="008170E3"/>
    <w:rsid w:val="0081738C"/>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1C52"/>
    <w:rsid w:val="00831D6D"/>
    <w:rsid w:val="00831DC3"/>
    <w:rsid w:val="00832225"/>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4A7C"/>
    <w:rsid w:val="00855622"/>
    <w:rsid w:val="008558B3"/>
    <w:rsid w:val="00855F55"/>
    <w:rsid w:val="008568E9"/>
    <w:rsid w:val="00857BF8"/>
    <w:rsid w:val="0086004A"/>
    <w:rsid w:val="008601B2"/>
    <w:rsid w:val="008602B6"/>
    <w:rsid w:val="0086059D"/>
    <w:rsid w:val="00860B3B"/>
    <w:rsid w:val="0086146B"/>
    <w:rsid w:val="008617BA"/>
    <w:rsid w:val="00861BEB"/>
    <w:rsid w:val="00861EC8"/>
    <w:rsid w:val="00862230"/>
    <w:rsid w:val="008626E5"/>
    <w:rsid w:val="008628CD"/>
    <w:rsid w:val="00863197"/>
    <w:rsid w:val="00863E4D"/>
    <w:rsid w:val="00865E9B"/>
    <w:rsid w:val="00866F8F"/>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226"/>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1AF"/>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F31"/>
    <w:rsid w:val="008B2F9A"/>
    <w:rsid w:val="008B3547"/>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C7E"/>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93B"/>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0A"/>
    <w:rsid w:val="009418AC"/>
    <w:rsid w:val="00941924"/>
    <w:rsid w:val="00941E17"/>
    <w:rsid w:val="009426A2"/>
    <w:rsid w:val="0094479B"/>
    <w:rsid w:val="00944C2A"/>
    <w:rsid w:val="0094684E"/>
    <w:rsid w:val="009471C4"/>
    <w:rsid w:val="00947B00"/>
    <w:rsid w:val="00947D03"/>
    <w:rsid w:val="0095176C"/>
    <w:rsid w:val="0095199F"/>
    <w:rsid w:val="00951CE5"/>
    <w:rsid w:val="00952531"/>
    <w:rsid w:val="00952B46"/>
    <w:rsid w:val="00952E6C"/>
    <w:rsid w:val="00953ADF"/>
    <w:rsid w:val="00953F12"/>
    <w:rsid w:val="00954425"/>
    <w:rsid w:val="00954497"/>
    <w:rsid w:val="009548D2"/>
    <w:rsid w:val="00954C8E"/>
    <w:rsid w:val="00955135"/>
    <w:rsid w:val="00955A1E"/>
    <w:rsid w:val="00955E87"/>
    <w:rsid w:val="009566E8"/>
    <w:rsid w:val="00956D11"/>
    <w:rsid w:val="00957055"/>
    <w:rsid w:val="00957B2C"/>
    <w:rsid w:val="009603C1"/>
    <w:rsid w:val="00960802"/>
    <w:rsid w:val="009619D8"/>
    <w:rsid w:val="00961D10"/>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049"/>
    <w:rsid w:val="009673B8"/>
    <w:rsid w:val="00967BB8"/>
    <w:rsid w:val="00970000"/>
    <w:rsid w:val="0097080F"/>
    <w:rsid w:val="00971BF8"/>
    <w:rsid w:val="00971CAE"/>
    <w:rsid w:val="00971F12"/>
    <w:rsid w:val="00971F4A"/>
    <w:rsid w:val="00972C1A"/>
    <w:rsid w:val="00972D27"/>
    <w:rsid w:val="009732B6"/>
    <w:rsid w:val="00973601"/>
    <w:rsid w:val="0097362A"/>
    <w:rsid w:val="00973BAB"/>
    <w:rsid w:val="00973FB1"/>
    <w:rsid w:val="009771B9"/>
    <w:rsid w:val="009775DB"/>
    <w:rsid w:val="00980A22"/>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A7FA8"/>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2318"/>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8C9"/>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327"/>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0E4E"/>
    <w:rsid w:val="00A21601"/>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12F1"/>
    <w:rsid w:val="00A41F94"/>
    <w:rsid w:val="00A425B6"/>
    <w:rsid w:val="00A42E71"/>
    <w:rsid w:val="00A43166"/>
    <w:rsid w:val="00A4360B"/>
    <w:rsid w:val="00A43D3A"/>
    <w:rsid w:val="00A4426D"/>
    <w:rsid w:val="00A44D71"/>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C3C"/>
    <w:rsid w:val="00A60CA6"/>
    <w:rsid w:val="00A60D0F"/>
    <w:rsid w:val="00A60D60"/>
    <w:rsid w:val="00A61746"/>
    <w:rsid w:val="00A619F2"/>
    <w:rsid w:val="00A61E46"/>
    <w:rsid w:val="00A62933"/>
    <w:rsid w:val="00A63445"/>
    <w:rsid w:val="00A63D83"/>
    <w:rsid w:val="00A63EB8"/>
    <w:rsid w:val="00A64339"/>
    <w:rsid w:val="00A65116"/>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9D8"/>
    <w:rsid w:val="00A80309"/>
    <w:rsid w:val="00A8081F"/>
    <w:rsid w:val="00A8134C"/>
    <w:rsid w:val="00A81620"/>
    <w:rsid w:val="00A81DD5"/>
    <w:rsid w:val="00A82156"/>
    <w:rsid w:val="00A8328A"/>
    <w:rsid w:val="00A842B5"/>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2FEB"/>
    <w:rsid w:val="00AA4DC0"/>
    <w:rsid w:val="00AA5305"/>
    <w:rsid w:val="00AA5B57"/>
    <w:rsid w:val="00AA632C"/>
    <w:rsid w:val="00AA6506"/>
    <w:rsid w:val="00AA697C"/>
    <w:rsid w:val="00AA6B09"/>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41B"/>
    <w:rsid w:val="00AC3972"/>
    <w:rsid w:val="00AC3B57"/>
    <w:rsid w:val="00AC3F2F"/>
    <w:rsid w:val="00AC4EAF"/>
    <w:rsid w:val="00AC5387"/>
    <w:rsid w:val="00AC5807"/>
    <w:rsid w:val="00AC6523"/>
    <w:rsid w:val="00AC6F53"/>
    <w:rsid w:val="00AC743C"/>
    <w:rsid w:val="00AC7704"/>
    <w:rsid w:val="00AC7A2E"/>
    <w:rsid w:val="00AD0591"/>
    <w:rsid w:val="00AD0BEB"/>
    <w:rsid w:val="00AD1066"/>
    <w:rsid w:val="00AD1BFE"/>
    <w:rsid w:val="00AD2081"/>
    <w:rsid w:val="00AD305B"/>
    <w:rsid w:val="00AD34C9"/>
    <w:rsid w:val="00AD383F"/>
    <w:rsid w:val="00AD48C1"/>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AC9"/>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6A4B"/>
    <w:rsid w:val="00B078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743"/>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6FF7"/>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601D"/>
    <w:rsid w:val="00B666FB"/>
    <w:rsid w:val="00B66AB9"/>
    <w:rsid w:val="00B66C0B"/>
    <w:rsid w:val="00B67CCD"/>
    <w:rsid w:val="00B70DF8"/>
    <w:rsid w:val="00B71540"/>
    <w:rsid w:val="00B715EA"/>
    <w:rsid w:val="00B716B0"/>
    <w:rsid w:val="00B71D73"/>
    <w:rsid w:val="00B71FA8"/>
    <w:rsid w:val="00B73AB8"/>
    <w:rsid w:val="00B73CEE"/>
    <w:rsid w:val="00B73DE0"/>
    <w:rsid w:val="00B744F6"/>
    <w:rsid w:val="00B74B63"/>
    <w:rsid w:val="00B74B9D"/>
    <w:rsid w:val="00B74BB0"/>
    <w:rsid w:val="00B75687"/>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03"/>
    <w:rsid w:val="00BA1665"/>
    <w:rsid w:val="00BA17C2"/>
    <w:rsid w:val="00BA1C04"/>
    <w:rsid w:val="00BA20A5"/>
    <w:rsid w:val="00BA251C"/>
    <w:rsid w:val="00BA2853"/>
    <w:rsid w:val="00BA3554"/>
    <w:rsid w:val="00BA3E22"/>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9D9"/>
    <w:rsid w:val="00BC0BAC"/>
    <w:rsid w:val="00BC1555"/>
    <w:rsid w:val="00BC1804"/>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19F"/>
    <w:rsid w:val="00BD0588"/>
    <w:rsid w:val="00BD0D0A"/>
    <w:rsid w:val="00BD1509"/>
    <w:rsid w:val="00BD2920"/>
    <w:rsid w:val="00BD2C49"/>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8"/>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B79"/>
    <w:rsid w:val="00C14561"/>
    <w:rsid w:val="00C146DA"/>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2A6A"/>
    <w:rsid w:val="00C33115"/>
    <w:rsid w:val="00C3325B"/>
    <w:rsid w:val="00C33B35"/>
    <w:rsid w:val="00C3421C"/>
    <w:rsid w:val="00C34296"/>
    <w:rsid w:val="00C34414"/>
    <w:rsid w:val="00C3484C"/>
    <w:rsid w:val="00C34AFD"/>
    <w:rsid w:val="00C35487"/>
    <w:rsid w:val="00C358EA"/>
    <w:rsid w:val="00C36189"/>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62F"/>
    <w:rsid w:val="00C83983"/>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5827"/>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03F"/>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189"/>
    <w:rsid w:val="00CB35B7"/>
    <w:rsid w:val="00CB3CB1"/>
    <w:rsid w:val="00CB41AB"/>
    <w:rsid w:val="00CB4B5C"/>
    <w:rsid w:val="00CB4C1E"/>
    <w:rsid w:val="00CB5290"/>
    <w:rsid w:val="00CB6248"/>
    <w:rsid w:val="00CB63ED"/>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E7E31"/>
    <w:rsid w:val="00CF0D0D"/>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0B6E"/>
    <w:rsid w:val="00D11351"/>
    <w:rsid w:val="00D11611"/>
    <w:rsid w:val="00D1321E"/>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E30"/>
    <w:rsid w:val="00D22464"/>
    <w:rsid w:val="00D22B3B"/>
    <w:rsid w:val="00D22CBB"/>
    <w:rsid w:val="00D232F1"/>
    <w:rsid w:val="00D23C17"/>
    <w:rsid w:val="00D23C9D"/>
    <w:rsid w:val="00D23E36"/>
    <w:rsid w:val="00D24392"/>
    <w:rsid w:val="00D24BAD"/>
    <w:rsid w:val="00D2519E"/>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5A3"/>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54E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5502"/>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1E35"/>
    <w:rsid w:val="00DA2289"/>
    <w:rsid w:val="00DA3EA6"/>
    <w:rsid w:val="00DA3F9C"/>
    <w:rsid w:val="00DA41B1"/>
    <w:rsid w:val="00DA4643"/>
    <w:rsid w:val="00DA480A"/>
    <w:rsid w:val="00DA5D3D"/>
    <w:rsid w:val="00DA687B"/>
    <w:rsid w:val="00DA698A"/>
    <w:rsid w:val="00DA6C97"/>
    <w:rsid w:val="00DA6D27"/>
    <w:rsid w:val="00DB01A7"/>
    <w:rsid w:val="00DB14F9"/>
    <w:rsid w:val="00DB2996"/>
    <w:rsid w:val="00DB2BCC"/>
    <w:rsid w:val="00DB3E17"/>
    <w:rsid w:val="00DB40C0"/>
    <w:rsid w:val="00DB41B7"/>
    <w:rsid w:val="00DB4273"/>
    <w:rsid w:val="00DB4CC7"/>
    <w:rsid w:val="00DB6244"/>
    <w:rsid w:val="00DB64C8"/>
    <w:rsid w:val="00DB6629"/>
    <w:rsid w:val="00DB6D02"/>
    <w:rsid w:val="00DB7289"/>
    <w:rsid w:val="00DC0D74"/>
    <w:rsid w:val="00DC10F7"/>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05BC"/>
    <w:rsid w:val="00DE1323"/>
    <w:rsid w:val="00DE134D"/>
    <w:rsid w:val="00DE13D5"/>
    <w:rsid w:val="00DE1D22"/>
    <w:rsid w:val="00DE2562"/>
    <w:rsid w:val="00DE26E4"/>
    <w:rsid w:val="00DE3244"/>
    <w:rsid w:val="00DE3538"/>
    <w:rsid w:val="00DE3C28"/>
    <w:rsid w:val="00DE3F97"/>
    <w:rsid w:val="00DE4E15"/>
    <w:rsid w:val="00DE54C9"/>
    <w:rsid w:val="00DE5B89"/>
    <w:rsid w:val="00DE65EA"/>
    <w:rsid w:val="00DE7706"/>
    <w:rsid w:val="00DE7753"/>
    <w:rsid w:val="00DE7F8F"/>
    <w:rsid w:val="00DF01E3"/>
    <w:rsid w:val="00DF09E7"/>
    <w:rsid w:val="00DF0BD2"/>
    <w:rsid w:val="00DF11C4"/>
    <w:rsid w:val="00DF1625"/>
    <w:rsid w:val="00DF19A1"/>
    <w:rsid w:val="00DF2F68"/>
    <w:rsid w:val="00DF3187"/>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6C2"/>
    <w:rsid w:val="00E207EB"/>
    <w:rsid w:val="00E20B3E"/>
    <w:rsid w:val="00E20E95"/>
    <w:rsid w:val="00E21361"/>
    <w:rsid w:val="00E21547"/>
    <w:rsid w:val="00E2168D"/>
    <w:rsid w:val="00E2217F"/>
    <w:rsid w:val="00E222A7"/>
    <w:rsid w:val="00E22448"/>
    <w:rsid w:val="00E2292F"/>
    <w:rsid w:val="00E22E51"/>
    <w:rsid w:val="00E232ED"/>
    <w:rsid w:val="00E23A9A"/>
    <w:rsid w:val="00E23E9C"/>
    <w:rsid w:val="00E23F7F"/>
    <w:rsid w:val="00E23F8C"/>
    <w:rsid w:val="00E2406F"/>
    <w:rsid w:val="00E242FF"/>
    <w:rsid w:val="00E24AEE"/>
    <w:rsid w:val="00E24EBF"/>
    <w:rsid w:val="00E25871"/>
    <w:rsid w:val="00E25B05"/>
    <w:rsid w:val="00E25D59"/>
    <w:rsid w:val="00E2620A"/>
    <w:rsid w:val="00E2624C"/>
    <w:rsid w:val="00E26284"/>
    <w:rsid w:val="00E267E5"/>
    <w:rsid w:val="00E26A48"/>
    <w:rsid w:val="00E27032"/>
    <w:rsid w:val="00E270C9"/>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DBA"/>
    <w:rsid w:val="00E508E7"/>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3E47"/>
    <w:rsid w:val="00E84171"/>
    <w:rsid w:val="00E8425F"/>
    <w:rsid w:val="00E843C1"/>
    <w:rsid w:val="00E85A49"/>
    <w:rsid w:val="00E85BF3"/>
    <w:rsid w:val="00E861BF"/>
    <w:rsid w:val="00E87699"/>
    <w:rsid w:val="00E90E72"/>
    <w:rsid w:val="00E90FD0"/>
    <w:rsid w:val="00E914CF"/>
    <w:rsid w:val="00E91A69"/>
    <w:rsid w:val="00E91D37"/>
    <w:rsid w:val="00E91F17"/>
    <w:rsid w:val="00E92272"/>
    <w:rsid w:val="00E92710"/>
    <w:rsid w:val="00E92BAA"/>
    <w:rsid w:val="00E93CA2"/>
    <w:rsid w:val="00E9429A"/>
    <w:rsid w:val="00E9491C"/>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8C8"/>
    <w:rsid w:val="00EA5961"/>
    <w:rsid w:val="00EA596B"/>
    <w:rsid w:val="00EA625E"/>
    <w:rsid w:val="00EA6DF8"/>
    <w:rsid w:val="00EA7170"/>
    <w:rsid w:val="00EA7394"/>
    <w:rsid w:val="00EA7474"/>
    <w:rsid w:val="00EA7CA6"/>
    <w:rsid w:val="00EA7FA5"/>
    <w:rsid w:val="00EB0B3D"/>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2A19"/>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E7F91"/>
    <w:rsid w:val="00EF11FF"/>
    <w:rsid w:val="00EF24C7"/>
    <w:rsid w:val="00EF25F5"/>
    <w:rsid w:val="00EF273B"/>
    <w:rsid w:val="00EF2954"/>
    <w:rsid w:val="00EF2B43"/>
    <w:rsid w:val="00EF2D6B"/>
    <w:rsid w:val="00EF3100"/>
    <w:rsid w:val="00EF352E"/>
    <w:rsid w:val="00EF3662"/>
    <w:rsid w:val="00EF4569"/>
    <w:rsid w:val="00EF52E4"/>
    <w:rsid w:val="00EF544C"/>
    <w:rsid w:val="00EF548A"/>
    <w:rsid w:val="00EF5BF0"/>
    <w:rsid w:val="00EF6526"/>
    <w:rsid w:val="00EF674F"/>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843"/>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D56"/>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0AA5"/>
    <w:rsid w:val="00F6177C"/>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681"/>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5E64"/>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C73B5"/>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D7A0F"/>
    <w:rsid w:val="00FE0345"/>
    <w:rsid w:val="00FE0FD2"/>
    <w:rsid w:val="00FE1316"/>
    <w:rsid w:val="00FE1FAB"/>
    <w:rsid w:val="00FE2AA4"/>
    <w:rsid w:val="00FE2DB6"/>
    <w:rsid w:val="00FE449E"/>
    <w:rsid w:val="00FE54DC"/>
    <w:rsid w:val="00FE5743"/>
    <w:rsid w:val="00FE669D"/>
    <w:rsid w:val="00FE6887"/>
    <w:rsid w:val="00FE6C2A"/>
    <w:rsid w:val="00FE6DBA"/>
    <w:rsid w:val="00FE7276"/>
    <w:rsid w:val="00FE76B9"/>
    <w:rsid w:val="00FE7898"/>
    <w:rsid w:val="00FF01A5"/>
    <w:rsid w:val="00FF0766"/>
    <w:rsid w:val="00FF0775"/>
    <w:rsid w:val="00FF0C97"/>
    <w:rsid w:val="00FF0FE2"/>
    <w:rsid w:val="00FF145F"/>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4CFFB75-723B-49BB-BF6B-C5CD29B4C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0A5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A5E21"/>
    <w:rPr>
      <w:rFonts w:ascii="Courier New" w:hAnsi="Courier New" w:cs="Courier New"/>
      <w:lang w:val="en-US" w:eastAsia="en-US" w:bidi="ar-SA"/>
    </w:rPr>
  </w:style>
  <w:style w:type="character" w:customStyle="1" w:styleId="y2iqfc">
    <w:name w:val="y2iqfc"/>
    <w:basedOn w:val="DefaultParagraphFont"/>
    <w:rsid w:val="000A5E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4551811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9721383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4626874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8294214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67889830">
      <w:bodyDiv w:val="1"/>
      <w:marLeft w:val="0"/>
      <w:marRight w:val="0"/>
      <w:marTop w:val="0"/>
      <w:marBottom w:val="0"/>
      <w:divBdr>
        <w:top w:val="none" w:sz="0" w:space="0" w:color="auto"/>
        <w:left w:val="none" w:sz="0" w:space="0" w:color="auto"/>
        <w:bottom w:val="none" w:sz="0" w:space="0" w:color="auto"/>
        <w:right w:val="none" w:sz="0" w:space="0" w:color="auto"/>
      </w:divBdr>
    </w:div>
    <w:div w:id="1468087269">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51350806">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3556611">
      <w:bodyDiv w:val="1"/>
      <w:marLeft w:val="0"/>
      <w:marRight w:val="0"/>
      <w:marTop w:val="0"/>
      <w:marBottom w:val="0"/>
      <w:divBdr>
        <w:top w:val="none" w:sz="0" w:space="0" w:color="auto"/>
        <w:left w:val="none" w:sz="0" w:space="0" w:color="auto"/>
        <w:bottom w:val="none" w:sz="0" w:space="0" w:color="auto"/>
        <w:right w:val="none" w:sz="0" w:space="0" w:color="auto"/>
      </w:divBdr>
    </w:div>
    <w:div w:id="2070228129">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629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arine.abrahamyan@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7E481-0DA5-4451-97E6-2662CBDB2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2750</TotalTime>
  <Pages>99</Pages>
  <Words>20827</Words>
  <Characters>118714</Characters>
  <Application>Microsoft Office Word</Application>
  <DocSecurity>0</DocSecurity>
  <Lines>989</Lines>
  <Paragraphs>278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139263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1751</cp:revision>
  <cp:lastPrinted>2018-02-16T07:12:00Z</cp:lastPrinted>
  <dcterms:created xsi:type="dcterms:W3CDTF">2019-10-28T07:04:00Z</dcterms:created>
  <dcterms:modified xsi:type="dcterms:W3CDTF">2024-08-19T05:20:00Z</dcterms:modified>
</cp:coreProperties>
</file>